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activeX/activeX1.xml" ContentType="application/vnd.ms-office.activeX+xml"/>
  <Override PartName="/word/activeX/activeX2.xml" ContentType="application/vnd.ms-office.activeX+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0DF" w:rsidRDefault="00E118C0" w:rsidP="00815654">
      <w:pPr>
        <w:pStyle w:val="Titre10"/>
        <w:rPr>
          <w:rFonts w:ascii="Calibri" w:hAnsi="Calibri" w:cs="Calibri"/>
          <w:b/>
          <w:sz w:val="40"/>
          <w:szCs w:val="40"/>
        </w:rPr>
      </w:pPr>
      <w:r w:rsidRPr="00E118C0">
        <w:rPr>
          <w:rFonts w:ascii="Calibri" w:hAnsi="Calibri" w:cs="Calibri"/>
          <w:b/>
          <w:noProof/>
          <w:sz w:val="40"/>
          <w:szCs w:val="40"/>
          <w:lang w:eastAsia="fr-FR"/>
        </w:rPr>
        <w:drawing>
          <wp:anchor distT="0" distB="0" distL="114300" distR="114300" simplePos="0" relativeHeight="251660288" behindDoc="0" locked="0" layoutInCell="1" allowOverlap="1">
            <wp:simplePos x="0" y="0"/>
            <wp:positionH relativeFrom="column">
              <wp:posOffset>2085975</wp:posOffset>
            </wp:positionH>
            <wp:positionV relativeFrom="paragraph">
              <wp:posOffset>3175</wp:posOffset>
            </wp:positionV>
            <wp:extent cx="1704975" cy="1255395"/>
            <wp:effectExtent l="0" t="0" r="9525" b="1905"/>
            <wp:wrapSquare wrapText="bothSides"/>
            <wp:docPr id="1" name="Image 1" descr="U:\Pole I&amp;R\TEMPLATE\logopoles\logo-pole-images-reseau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Pole I&amp;R\TEMPLATE\logopoles\logo-pole-images-reseau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4975" cy="12553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D0130">
        <w:rPr>
          <w:noProof/>
          <w:lang w:eastAsia="fr-FR"/>
        </w:rPr>
        <w:drawing>
          <wp:anchor distT="0" distB="0" distL="114300" distR="114300" simplePos="0" relativeHeight="251659264" behindDoc="0" locked="0" layoutInCell="1" allowOverlap="1">
            <wp:simplePos x="0" y="0"/>
            <wp:positionH relativeFrom="margin">
              <wp:posOffset>-257506</wp:posOffset>
            </wp:positionH>
            <wp:positionV relativeFrom="margin">
              <wp:posOffset>-38459</wp:posOffset>
            </wp:positionV>
            <wp:extent cx="1581150" cy="1123950"/>
            <wp:effectExtent l="0" t="0" r="0" b="0"/>
            <wp:wrapSquare wrapText="bothSides"/>
            <wp:docPr id="3" name="Image 3" descr="Résultat de recherche d'images pour &quot;bcom&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ésultat de recherche d'images pour &quot;bcom&quot;"/>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1581150" cy="1123950"/>
                    </a:xfrm>
                    <a:prstGeom prst="rect">
                      <a:avLst/>
                    </a:prstGeom>
                    <a:noFill/>
                    <a:ln>
                      <a:noFill/>
                    </a:ln>
                  </pic:spPr>
                </pic:pic>
              </a:graphicData>
            </a:graphic>
            <wp14:sizeRelH relativeFrom="page">
              <wp14:pctWidth>0</wp14:pctWidth>
            </wp14:sizeRelH>
            <wp14:sizeRelV relativeFrom="page">
              <wp14:pctHeight>0</wp14:pctHeight>
            </wp14:sizeRelV>
          </wp:anchor>
        </w:drawing>
      </w:r>
      <w:r w:rsidR="005C40DF" w:rsidRPr="00E10437">
        <w:rPr>
          <w:noProof/>
          <w:lang w:eastAsia="fr-FR"/>
        </w:rPr>
        <w:drawing>
          <wp:anchor distT="0" distB="0" distL="114300" distR="114300" simplePos="0" relativeHeight="251658240" behindDoc="0" locked="0" layoutInCell="1" allowOverlap="1" wp14:anchorId="6F228C31" wp14:editId="1B69343B">
            <wp:simplePos x="0" y="0"/>
            <wp:positionH relativeFrom="margin">
              <wp:align>right</wp:align>
            </wp:positionH>
            <wp:positionV relativeFrom="paragraph">
              <wp:posOffset>0</wp:posOffset>
            </wp:positionV>
            <wp:extent cx="1076325" cy="1085850"/>
            <wp:effectExtent l="0" t="0" r="9525" b="0"/>
            <wp:wrapThrough wrapText="bothSides">
              <wp:wrapPolygon edited="0">
                <wp:start x="0" y="0"/>
                <wp:lineTo x="0" y="21221"/>
                <wp:lineTo x="21409" y="21221"/>
                <wp:lineTo x="21409" y="0"/>
                <wp:lineTo x="0" y="0"/>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6325" cy="1085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C40DF" w:rsidRDefault="005C40DF" w:rsidP="00815654">
      <w:pPr>
        <w:pStyle w:val="Titre10"/>
        <w:rPr>
          <w:rFonts w:ascii="Calibri" w:hAnsi="Calibri" w:cs="Calibri"/>
          <w:b/>
          <w:sz w:val="40"/>
          <w:szCs w:val="40"/>
        </w:rPr>
      </w:pPr>
    </w:p>
    <w:p w:rsidR="005C40DF" w:rsidRDefault="00E118C0" w:rsidP="00E118C0">
      <w:pPr>
        <w:pStyle w:val="Titre10"/>
        <w:tabs>
          <w:tab w:val="left" w:pos="1770"/>
        </w:tabs>
        <w:jc w:val="left"/>
        <w:rPr>
          <w:rFonts w:ascii="Calibri" w:hAnsi="Calibri" w:cs="Calibri"/>
          <w:b/>
          <w:sz w:val="40"/>
          <w:szCs w:val="40"/>
        </w:rPr>
      </w:pPr>
      <w:r>
        <w:rPr>
          <w:rFonts w:ascii="Calibri" w:hAnsi="Calibri" w:cs="Calibri"/>
          <w:b/>
          <w:sz w:val="40"/>
          <w:szCs w:val="40"/>
        </w:rPr>
        <w:tab/>
      </w:r>
      <w:r>
        <w:rPr>
          <w:rFonts w:ascii="Calibri" w:hAnsi="Calibri" w:cs="Calibri"/>
          <w:b/>
          <w:sz w:val="40"/>
          <w:szCs w:val="40"/>
        </w:rPr>
        <w:tab/>
      </w:r>
    </w:p>
    <w:p w:rsidR="005C40DF" w:rsidRDefault="005C40DF" w:rsidP="00815654">
      <w:pPr>
        <w:pStyle w:val="Titre10"/>
        <w:rPr>
          <w:rFonts w:ascii="Calibri" w:hAnsi="Calibri" w:cs="Calibri"/>
          <w:b/>
          <w:sz w:val="20"/>
          <w:szCs w:val="20"/>
        </w:rPr>
      </w:pPr>
    </w:p>
    <w:p w:rsidR="005C40DF" w:rsidRPr="005C40DF" w:rsidRDefault="005C40DF" w:rsidP="005C40DF">
      <w:pPr>
        <w:pStyle w:val="Corpsdetexte"/>
      </w:pPr>
    </w:p>
    <w:p w:rsidR="00EB2EDF" w:rsidRPr="00EB2EDF" w:rsidRDefault="00EB2EDF" w:rsidP="00815654">
      <w:pPr>
        <w:pStyle w:val="Titre10"/>
        <w:rPr>
          <w:rFonts w:ascii="Trebuchet MS" w:hAnsi="Trebuchet MS" w:cs="Calibri"/>
          <w:b/>
          <w:sz w:val="20"/>
          <w:szCs w:val="20"/>
        </w:rPr>
      </w:pPr>
    </w:p>
    <w:p w:rsidR="00815654" w:rsidRPr="005C40DF" w:rsidRDefault="00815654" w:rsidP="00815654">
      <w:pPr>
        <w:pStyle w:val="Titre10"/>
        <w:rPr>
          <w:rFonts w:ascii="Trebuchet MS" w:hAnsi="Trebuchet MS" w:cs="Calibri"/>
          <w:b/>
          <w:sz w:val="32"/>
          <w:szCs w:val="32"/>
        </w:rPr>
      </w:pPr>
      <w:r w:rsidRPr="005C40DF">
        <w:rPr>
          <w:rFonts w:ascii="Trebuchet MS" w:hAnsi="Trebuchet MS" w:cs="Calibri"/>
          <w:b/>
          <w:sz w:val="40"/>
          <w:szCs w:val="40"/>
        </w:rPr>
        <w:t>DOSSIER DE CANDIDATURE DU PROJET</w:t>
      </w:r>
    </w:p>
    <w:p w:rsidR="00815654" w:rsidRPr="005C40DF" w:rsidRDefault="00815654" w:rsidP="003F1EE9">
      <w:pPr>
        <w:pStyle w:val="Titre10"/>
        <w:rPr>
          <w:rFonts w:ascii="Georgia" w:hAnsi="Georgia" w:cs="Calibri"/>
          <w:b/>
          <w:sz w:val="32"/>
          <w:szCs w:val="32"/>
        </w:rPr>
      </w:pPr>
    </w:p>
    <w:p w:rsidR="00815654" w:rsidRPr="00D44C63" w:rsidRDefault="00815654" w:rsidP="00872F6D">
      <w:pPr>
        <w:jc w:val="both"/>
        <w:rPr>
          <w:rFonts w:ascii="Georgia" w:hAnsi="Georgia" w:cs="Calibri"/>
          <w:sz w:val="22"/>
          <w:szCs w:val="22"/>
        </w:rPr>
      </w:pPr>
      <w:r w:rsidRPr="00D44C63">
        <w:rPr>
          <w:rFonts w:ascii="Georgia" w:hAnsi="Georgia" w:cs="Calibri"/>
          <w:sz w:val="22"/>
          <w:szCs w:val="22"/>
        </w:rPr>
        <w:t>Toute candidature doit impérativement comprendre :</w:t>
      </w:r>
    </w:p>
    <w:p w:rsidR="003F1EE9" w:rsidRPr="003F1EE9" w:rsidRDefault="003F1EE9" w:rsidP="00872F6D">
      <w:pPr>
        <w:suppressAutoHyphens w:val="0"/>
        <w:ind w:left="284"/>
        <w:jc w:val="both"/>
        <w:rPr>
          <w:color w:val="000000"/>
          <w:lang w:eastAsia="fr-FR"/>
        </w:rPr>
      </w:pPr>
      <w:r w:rsidRPr="003F1EE9">
        <w:rPr>
          <w:rFonts w:ascii="Calibri" w:hAnsi="Calibri"/>
          <w:color w:val="000000"/>
          <w:sz w:val="22"/>
          <w:szCs w:val="22"/>
          <w:lang w:eastAsia="fr-FR"/>
        </w:rPr>
        <w:t xml:space="preserve">- </w:t>
      </w:r>
      <w:r w:rsidRPr="003F1EE9">
        <w:rPr>
          <w:rFonts w:ascii="Georgia" w:hAnsi="Georgia"/>
          <w:color w:val="000000"/>
          <w:sz w:val="22"/>
          <w:szCs w:val="22"/>
          <w:lang w:eastAsia="fr-FR"/>
        </w:rPr>
        <w:t>Le dossier de candidature du projet</w:t>
      </w:r>
    </w:p>
    <w:p w:rsidR="003F1EE9" w:rsidRPr="003F1EE9" w:rsidRDefault="003F1EE9" w:rsidP="00872F6D">
      <w:pPr>
        <w:suppressAutoHyphens w:val="0"/>
        <w:ind w:left="284"/>
        <w:jc w:val="both"/>
        <w:rPr>
          <w:color w:val="000000"/>
          <w:lang w:eastAsia="fr-FR"/>
        </w:rPr>
      </w:pPr>
      <w:r w:rsidRPr="003F1EE9">
        <w:rPr>
          <w:rFonts w:ascii="Calibri" w:hAnsi="Calibri"/>
          <w:color w:val="000000"/>
          <w:sz w:val="22"/>
          <w:szCs w:val="22"/>
          <w:lang w:eastAsia="fr-FR"/>
        </w:rPr>
        <w:t xml:space="preserve">- </w:t>
      </w:r>
      <w:r w:rsidRPr="003F1EE9">
        <w:rPr>
          <w:rFonts w:ascii="Georgia" w:hAnsi="Georgia"/>
          <w:color w:val="000000"/>
          <w:sz w:val="22"/>
          <w:szCs w:val="22"/>
          <w:lang w:eastAsia="fr-FR"/>
        </w:rPr>
        <w:t>Le document « situation financière du porteur »</w:t>
      </w:r>
    </w:p>
    <w:p w:rsidR="003F1EE9" w:rsidRPr="003F1EE9" w:rsidRDefault="003F1EE9" w:rsidP="00872F6D">
      <w:pPr>
        <w:suppressAutoHyphens w:val="0"/>
        <w:ind w:left="284"/>
        <w:jc w:val="both"/>
        <w:rPr>
          <w:color w:val="000000"/>
          <w:lang w:eastAsia="fr-FR"/>
        </w:rPr>
      </w:pPr>
      <w:r w:rsidRPr="003F1EE9">
        <w:rPr>
          <w:rFonts w:ascii="Calibri" w:hAnsi="Calibri"/>
          <w:color w:val="000000"/>
          <w:sz w:val="22"/>
          <w:szCs w:val="22"/>
          <w:lang w:eastAsia="fr-FR"/>
        </w:rPr>
        <w:t xml:space="preserve">- </w:t>
      </w:r>
      <w:r w:rsidRPr="003F1EE9">
        <w:rPr>
          <w:rFonts w:ascii="Georgia" w:hAnsi="Georgia"/>
          <w:color w:val="000000"/>
          <w:sz w:val="22"/>
          <w:szCs w:val="22"/>
          <w:lang w:eastAsia="fr-FR"/>
        </w:rPr>
        <w:t xml:space="preserve">L’annexe financière de déclaration des coûts du projet </w:t>
      </w:r>
    </w:p>
    <w:p w:rsidR="003F1EE9" w:rsidRPr="003F1EE9" w:rsidRDefault="003F1EE9" w:rsidP="00872F6D">
      <w:pPr>
        <w:suppressAutoHyphens w:val="0"/>
        <w:ind w:left="284"/>
        <w:jc w:val="both"/>
        <w:rPr>
          <w:color w:val="000000"/>
          <w:lang w:eastAsia="fr-FR"/>
        </w:rPr>
      </w:pPr>
      <w:r w:rsidRPr="003F1EE9">
        <w:rPr>
          <w:rFonts w:ascii="Calibri" w:hAnsi="Calibri"/>
          <w:color w:val="000000"/>
          <w:sz w:val="22"/>
          <w:szCs w:val="22"/>
          <w:lang w:eastAsia="fr-FR"/>
        </w:rPr>
        <w:t xml:space="preserve">- </w:t>
      </w:r>
      <w:r w:rsidRPr="003F1EE9">
        <w:rPr>
          <w:rFonts w:ascii="Georgia" w:hAnsi="Georgia"/>
          <w:color w:val="000000"/>
          <w:sz w:val="22"/>
          <w:szCs w:val="22"/>
          <w:lang w:eastAsia="fr-FR"/>
        </w:rPr>
        <w:t xml:space="preserve">Une lettre de demande d’aide signée par le responsable d’entreprise ou d’établissement </w:t>
      </w:r>
    </w:p>
    <w:p w:rsidR="003148EE" w:rsidRPr="003148EE" w:rsidRDefault="003148EE" w:rsidP="005D0130">
      <w:pPr>
        <w:suppressAutoHyphens w:val="0"/>
        <w:ind w:left="284"/>
        <w:jc w:val="both"/>
      </w:pPr>
      <w:r>
        <w:rPr>
          <w:rFonts w:ascii="Georgia" w:hAnsi="Georgia" w:cs="Georgia"/>
          <w:sz w:val="22"/>
        </w:rPr>
        <w:t xml:space="preserve">- Les pièces administratives et financières : les deux dernières liasses fiscales, un RIB, un K-bis, </w:t>
      </w:r>
      <w:r w:rsidR="005D0130">
        <w:rPr>
          <w:rFonts w:ascii="Georgia" w:hAnsi="Georgia" w:cs="Georgia"/>
          <w:sz w:val="22"/>
        </w:rPr>
        <w:t xml:space="preserve">le devis de la prestation de b&lt;&gt;com, </w:t>
      </w:r>
      <w:r w:rsidR="005D0130" w:rsidRPr="00225FF3">
        <w:rPr>
          <w:rFonts w:ascii="Georgia" w:hAnsi="Georgia" w:cs="Georgia"/>
          <w:sz w:val="22"/>
        </w:rPr>
        <w:t xml:space="preserve">un </w:t>
      </w:r>
      <w:r w:rsidRPr="00225FF3">
        <w:rPr>
          <w:rFonts w:ascii="Georgia" w:hAnsi="Georgia" w:cs="Georgia"/>
          <w:sz w:val="22"/>
        </w:rPr>
        <w:t xml:space="preserve">devis pour toute </w:t>
      </w:r>
      <w:r w:rsidR="005D0130" w:rsidRPr="00225FF3">
        <w:rPr>
          <w:rFonts w:ascii="Georgia" w:hAnsi="Georgia" w:cs="Georgia"/>
          <w:sz w:val="22"/>
        </w:rPr>
        <w:t xml:space="preserve">autre </w:t>
      </w:r>
      <w:r w:rsidRPr="00225FF3">
        <w:rPr>
          <w:rFonts w:ascii="Georgia" w:hAnsi="Georgia" w:cs="Georgia"/>
          <w:sz w:val="22"/>
        </w:rPr>
        <w:t xml:space="preserve">dépense </w:t>
      </w:r>
      <w:r w:rsidR="005D0130" w:rsidRPr="00225FF3">
        <w:rPr>
          <w:rFonts w:ascii="Georgia" w:hAnsi="Georgia" w:cs="Georgia"/>
          <w:sz w:val="22"/>
        </w:rPr>
        <w:t>de sous-traitance</w:t>
      </w:r>
      <w:r w:rsidRPr="00225FF3">
        <w:rPr>
          <w:rFonts w:ascii="Georgia" w:hAnsi="Georgia" w:cs="Georgia"/>
          <w:sz w:val="22"/>
        </w:rPr>
        <w:t xml:space="preserve"> de plus de 3 000 €</w:t>
      </w:r>
    </w:p>
    <w:p w:rsidR="003F1EE9" w:rsidRPr="003F1EE9" w:rsidRDefault="003F1EE9" w:rsidP="00872F6D">
      <w:pPr>
        <w:suppressAutoHyphens w:val="0"/>
        <w:ind w:left="284"/>
        <w:jc w:val="both"/>
        <w:rPr>
          <w:color w:val="000000"/>
          <w:lang w:eastAsia="fr-FR"/>
        </w:rPr>
      </w:pPr>
    </w:p>
    <w:p w:rsidR="00D44C63" w:rsidRPr="00D44C63" w:rsidRDefault="00D44C63" w:rsidP="00D44C63">
      <w:pPr>
        <w:spacing w:line="276" w:lineRule="auto"/>
        <w:ind w:left="714"/>
        <w:jc w:val="both"/>
        <w:rPr>
          <w:rFonts w:ascii="Georgia" w:hAnsi="Georgia"/>
          <w:sz w:val="22"/>
          <w:szCs w:val="22"/>
        </w:rPr>
      </w:pPr>
    </w:p>
    <w:p w:rsidR="00815654" w:rsidRPr="005C40DF" w:rsidRDefault="00815654" w:rsidP="00815654">
      <w:pPr>
        <w:pBdr>
          <w:top w:val="single" w:sz="4" w:space="1" w:color="auto"/>
          <w:bottom w:val="single" w:sz="4" w:space="1" w:color="auto"/>
        </w:pBdr>
        <w:shd w:val="clear" w:color="auto" w:fill="D9D9D9"/>
        <w:suppressAutoHyphens w:val="0"/>
        <w:spacing w:before="200" w:after="200"/>
        <w:jc w:val="center"/>
        <w:rPr>
          <w:rFonts w:ascii="Georgia" w:hAnsi="Georgia"/>
          <w:b/>
          <w:bCs/>
          <w:color w:val="000000"/>
          <w:sz w:val="16"/>
          <w:szCs w:val="16"/>
          <w:lang w:eastAsia="fr-FR"/>
        </w:rPr>
      </w:pPr>
    </w:p>
    <w:p w:rsidR="005D0130" w:rsidRDefault="005D0130" w:rsidP="006645F7">
      <w:pPr>
        <w:pBdr>
          <w:top w:val="single" w:sz="4" w:space="1" w:color="auto"/>
          <w:bottom w:val="single" w:sz="4" w:space="1" w:color="auto"/>
        </w:pBdr>
        <w:shd w:val="clear" w:color="auto" w:fill="D9D9D9"/>
        <w:suppressAutoHyphens w:val="0"/>
        <w:jc w:val="center"/>
        <w:rPr>
          <w:rFonts w:ascii="Georgia" w:hAnsi="Georgia"/>
          <w:b/>
          <w:bCs/>
          <w:color w:val="000000"/>
          <w:sz w:val="32"/>
          <w:szCs w:val="32"/>
          <w:lang w:eastAsia="fr-FR"/>
        </w:rPr>
      </w:pPr>
      <w:r>
        <w:rPr>
          <w:rFonts w:ascii="Georgia" w:hAnsi="Georgia"/>
          <w:b/>
          <w:bCs/>
          <w:color w:val="000000"/>
          <w:sz w:val="32"/>
          <w:szCs w:val="32"/>
          <w:lang w:eastAsia="fr-FR"/>
        </w:rPr>
        <w:t>- Appel à projets 20</w:t>
      </w:r>
      <w:r w:rsidR="00623735">
        <w:rPr>
          <w:rFonts w:ascii="Georgia" w:hAnsi="Georgia"/>
          <w:b/>
          <w:bCs/>
          <w:color w:val="000000"/>
          <w:sz w:val="32"/>
          <w:szCs w:val="32"/>
          <w:lang w:eastAsia="fr-FR"/>
        </w:rPr>
        <w:t>20</w:t>
      </w:r>
      <w:r>
        <w:rPr>
          <w:rFonts w:ascii="Georgia" w:hAnsi="Georgia"/>
          <w:b/>
          <w:bCs/>
          <w:color w:val="000000"/>
          <w:sz w:val="32"/>
          <w:szCs w:val="32"/>
          <w:lang w:eastAsia="fr-FR"/>
        </w:rPr>
        <w:t xml:space="preserve"> -</w:t>
      </w:r>
    </w:p>
    <w:p w:rsidR="005D0130" w:rsidRDefault="005D0130" w:rsidP="006645F7">
      <w:pPr>
        <w:pBdr>
          <w:top w:val="single" w:sz="4" w:space="1" w:color="auto"/>
          <w:bottom w:val="single" w:sz="4" w:space="1" w:color="auto"/>
        </w:pBdr>
        <w:shd w:val="clear" w:color="auto" w:fill="D9D9D9"/>
        <w:suppressAutoHyphens w:val="0"/>
        <w:jc w:val="center"/>
        <w:rPr>
          <w:rFonts w:ascii="Georgia" w:hAnsi="Georgia"/>
          <w:b/>
          <w:bCs/>
          <w:color w:val="000000"/>
          <w:sz w:val="32"/>
          <w:szCs w:val="32"/>
          <w:lang w:eastAsia="fr-FR"/>
        </w:rPr>
      </w:pPr>
    </w:p>
    <w:p w:rsidR="00815654" w:rsidRDefault="005D0130" w:rsidP="006645F7">
      <w:pPr>
        <w:pBdr>
          <w:top w:val="single" w:sz="4" w:space="1" w:color="auto"/>
          <w:bottom w:val="single" w:sz="4" w:space="1" w:color="auto"/>
        </w:pBdr>
        <w:shd w:val="clear" w:color="auto" w:fill="D9D9D9"/>
        <w:suppressAutoHyphens w:val="0"/>
        <w:jc w:val="center"/>
        <w:rPr>
          <w:rFonts w:ascii="Georgia" w:hAnsi="Georgia"/>
          <w:b/>
          <w:bCs/>
          <w:color w:val="000000"/>
          <w:sz w:val="32"/>
          <w:szCs w:val="32"/>
          <w:lang w:eastAsia="fr-FR"/>
        </w:rPr>
      </w:pPr>
      <w:r>
        <w:rPr>
          <w:rFonts w:ascii="Georgia" w:hAnsi="Georgia"/>
          <w:b/>
          <w:bCs/>
          <w:color w:val="000000"/>
          <w:sz w:val="32"/>
          <w:szCs w:val="32"/>
          <w:lang w:eastAsia="fr-FR"/>
        </w:rPr>
        <w:t>« </w:t>
      </w:r>
      <w:proofErr w:type="gramStart"/>
      <w:r>
        <w:rPr>
          <w:rFonts w:ascii="Georgia" w:hAnsi="Georgia"/>
          <w:b/>
          <w:bCs/>
          <w:color w:val="000000"/>
          <w:sz w:val="32"/>
          <w:szCs w:val="32"/>
          <w:lang w:eastAsia="fr-FR"/>
        </w:rPr>
        <w:t>b</w:t>
      </w:r>
      <w:proofErr w:type="gramEnd"/>
      <w:r>
        <w:rPr>
          <w:rFonts w:ascii="Georgia" w:hAnsi="Georgia"/>
          <w:b/>
          <w:bCs/>
          <w:color w:val="000000"/>
          <w:sz w:val="32"/>
          <w:szCs w:val="32"/>
          <w:lang w:eastAsia="fr-FR"/>
        </w:rPr>
        <w:t>&lt;&gt;com »</w:t>
      </w:r>
    </w:p>
    <w:p w:rsidR="00815654" w:rsidRPr="00815654" w:rsidRDefault="00815654" w:rsidP="005D0130">
      <w:pPr>
        <w:pBdr>
          <w:top w:val="single" w:sz="4" w:space="1" w:color="auto"/>
          <w:bottom w:val="single" w:sz="4" w:space="1" w:color="auto"/>
        </w:pBdr>
        <w:shd w:val="clear" w:color="auto" w:fill="D9D9D9"/>
        <w:suppressAutoHyphens w:val="0"/>
        <w:spacing w:before="200" w:after="200"/>
        <w:rPr>
          <w:rFonts w:ascii="Georgia" w:hAnsi="Georgia"/>
          <w:color w:val="000000"/>
          <w:sz w:val="16"/>
          <w:szCs w:val="16"/>
          <w:lang w:eastAsia="fr-FR"/>
        </w:rPr>
      </w:pPr>
    </w:p>
    <w:p w:rsidR="00EB2EDF" w:rsidRPr="005C40DF" w:rsidRDefault="00EB2EDF" w:rsidP="00815654">
      <w:pPr>
        <w:pStyle w:val="Paragraphedeliste"/>
        <w:suppressAutoHyphens w:val="0"/>
        <w:spacing w:before="100" w:beforeAutospacing="1"/>
        <w:rPr>
          <w:rFonts w:ascii="Georgia" w:hAnsi="Georgia"/>
          <w:color w:val="000000"/>
          <w:lang w:eastAsia="fr-FR"/>
        </w:rPr>
      </w:pPr>
    </w:p>
    <w:p w:rsidR="00815654" w:rsidRPr="005C40DF" w:rsidRDefault="00815654" w:rsidP="00815654">
      <w:pPr>
        <w:pStyle w:val="Sous-titre"/>
        <w:rPr>
          <w:rFonts w:ascii="Georgia" w:hAnsi="Georgia" w:cs="Calibri"/>
          <w:sz w:val="24"/>
          <w:szCs w:val="24"/>
        </w:rPr>
      </w:pPr>
      <w:r w:rsidRPr="005C40DF">
        <w:rPr>
          <w:rFonts w:ascii="Georgia" w:hAnsi="Georgia" w:cs="Calibri"/>
          <w:b/>
        </w:rPr>
        <w:t xml:space="preserve">Acronyme du projet : </w:t>
      </w:r>
    </w:p>
    <w:p w:rsidR="00815654" w:rsidRPr="005C40DF" w:rsidRDefault="00815654" w:rsidP="00815654">
      <w:pPr>
        <w:pStyle w:val="Sous-titre"/>
        <w:rPr>
          <w:rFonts w:ascii="Georgia" w:hAnsi="Georgia" w:cs="Calibri"/>
          <w:sz w:val="24"/>
          <w:szCs w:val="24"/>
        </w:rPr>
      </w:pPr>
    </w:p>
    <w:p w:rsidR="00815654" w:rsidRPr="005C40DF" w:rsidRDefault="00815654" w:rsidP="00815654">
      <w:pPr>
        <w:pStyle w:val="Sous-titre"/>
        <w:rPr>
          <w:rFonts w:ascii="Georgia" w:hAnsi="Georgia" w:cs="Calibri"/>
          <w:sz w:val="24"/>
          <w:szCs w:val="24"/>
        </w:rPr>
      </w:pPr>
      <w:r w:rsidRPr="005C40DF">
        <w:rPr>
          <w:rFonts w:ascii="Georgia" w:hAnsi="Georgia" w:cs="Calibri"/>
          <w:b/>
        </w:rPr>
        <w:t>Intitulé complet du projet</w:t>
      </w:r>
      <w:r w:rsidRPr="005C40DF">
        <w:rPr>
          <w:rFonts w:ascii="Georgia" w:hAnsi="Georgia" w:cs="Calibri"/>
          <w:b/>
          <w:sz w:val="24"/>
          <w:szCs w:val="24"/>
        </w:rPr>
        <w:t xml:space="preserve"> : </w:t>
      </w:r>
    </w:p>
    <w:p w:rsidR="00815654" w:rsidRPr="005C40DF" w:rsidRDefault="00815654" w:rsidP="00815654">
      <w:pPr>
        <w:pStyle w:val="Sous-titre"/>
        <w:rPr>
          <w:rFonts w:ascii="Georgia" w:hAnsi="Georgia" w:cs="Calibri"/>
          <w:sz w:val="24"/>
          <w:szCs w:val="24"/>
        </w:rPr>
      </w:pPr>
    </w:p>
    <w:p w:rsidR="00815654" w:rsidRPr="005C40DF" w:rsidRDefault="00815654" w:rsidP="00815654">
      <w:pPr>
        <w:rPr>
          <w:rFonts w:ascii="Georgia" w:eastAsia="Calibri" w:hAnsi="Georgia" w:cs="Calibri"/>
        </w:rPr>
      </w:pPr>
      <w:r w:rsidRPr="005C40DF">
        <w:rPr>
          <w:rFonts w:ascii="Georgia" w:hAnsi="Georgia" w:cs="Calibri"/>
          <w:b/>
          <w:sz w:val="28"/>
        </w:rPr>
        <w:t>Description succincte du projet</w:t>
      </w:r>
      <w:r w:rsidRPr="005C40DF">
        <w:rPr>
          <w:rFonts w:ascii="Georgia" w:hAnsi="Georgia" w:cs="Calibri"/>
        </w:rPr>
        <w:t xml:space="preserve"> (</w:t>
      </w:r>
      <w:r w:rsidRPr="005C40DF">
        <w:rPr>
          <w:rFonts w:ascii="Georgia" w:hAnsi="Georgia" w:cs="Calibri"/>
          <w:u w:val="single"/>
        </w:rPr>
        <w:t>NON CONFIDENTIEL</w:t>
      </w:r>
      <w:r w:rsidRPr="005C40DF">
        <w:rPr>
          <w:rFonts w:ascii="Georgia" w:hAnsi="Georgia" w:cs="Calibri"/>
        </w:rPr>
        <w:t xml:space="preserve"> - 10 lignes maximum) </w:t>
      </w:r>
    </w:p>
    <w:p w:rsidR="00815654" w:rsidRPr="005C40DF" w:rsidRDefault="00815654" w:rsidP="00815654">
      <w:pPr>
        <w:rPr>
          <w:rFonts w:ascii="Georgia" w:hAnsi="Georgia" w:cs="Calibri"/>
          <w:b/>
        </w:rPr>
        <w:sectPr w:rsidR="00815654" w:rsidRPr="005C40DF">
          <w:headerReference w:type="even" r:id="rId11"/>
          <w:headerReference w:type="default" r:id="rId12"/>
          <w:footerReference w:type="even" r:id="rId13"/>
          <w:footerReference w:type="default" r:id="rId14"/>
          <w:headerReference w:type="first" r:id="rId15"/>
          <w:footerReference w:type="first" r:id="rId16"/>
          <w:pgSz w:w="11906" w:h="16838"/>
          <w:pgMar w:top="1000" w:right="1200" w:bottom="1147" w:left="1200" w:header="624" w:footer="680" w:gutter="0"/>
          <w:cols w:space="720"/>
          <w:docGrid w:linePitch="360"/>
        </w:sectPr>
      </w:pPr>
      <w:r w:rsidRPr="005C40DF">
        <w:rPr>
          <w:rFonts w:ascii="Georgia" w:eastAsia="Calibri" w:hAnsi="Georgia" w:cs="Calibri"/>
        </w:rPr>
        <w:t>……………………………………………………………</w:t>
      </w:r>
      <w:r w:rsidRPr="005C40DF">
        <w:rPr>
          <w:rFonts w:ascii="Georgia" w:hAnsi="Georgia" w:cs="Calibri"/>
        </w:rPr>
        <w:t>..……………………………………………………………………………………………………………………………………………………………………………………………………………………………………………………………………………………………………………………………………………………………………………………………………………………………………………………………………………………………………………………………………………………………………………………………………………………………………………………………………………………………………………………………………………………………………………………………………………………………………………………………………………………………………………………………………………………………………………………………………………………………………………………………………………………………………………………</w:t>
      </w:r>
    </w:p>
    <w:p w:rsidR="005C40DF" w:rsidRPr="005C40DF" w:rsidRDefault="005C40DF" w:rsidP="005C40DF">
      <w:pPr>
        <w:suppressAutoHyphens w:val="0"/>
        <w:spacing w:before="100" w:beforeAutospacing="1" w:line="276" w:lineRule="auto"/>
        <w:ind w:left="425"/>
        <w:jc w:val="both"/>
        <w:outlineLvl w:val="0"/>
        <w:rPr>
          <w:rFonts w:ascii="Trebuchet MS" w:hAnsi="Trebuchet MS" w:cs="Arial"/>
          <w:b/>
          <w:bCs/>
          <w:color w:val="00000A"/>
          <w:kern w:val="36"/>
          <w:sz w:val="22"/>
          <w:szCs w:val="22"/>
          <w:lang w:eastAsia="fr-FR"/>
        </w:rPr>
      </w:pPr>
      <w:bookmarkStart w:id="1" w:name="_Ref316645874"/>
      <w:bookmarkStart w:id="2" w:name="__RefHeading___Toc446414057"/>
      <w:bookmarkEnd w:id="1"/>
      <w:bookmarkEnd w:id="2"/>
      <w:r w:rsidRPr="005C40DF">
        <w:rPr>
          <w:rStyle w:val="Titre1Car"/>
        </w:rPr>
        <w:lastRenderedPageBreak/>
        <w:t>1. Coordonnées du porteur du projet</w:t>
      </w:r>
      <w:r w:rsidRPr="005C40DF">
        <w:rPr>
          <w:rFonts w:ascii="Trebuchet MS" w:hAnsi="Trebuchet MS" w:cs="Arial"/>
          <w:b/>
          <w:bCs/>
          <w:color w:val="00000A"/>
          <w:kern w:val="36"/>
          <w:sz w:val="32"/>
          <w:szCs w:val="32"/>
          <w:lang w:eastAsia="fr-FR"/>
        </w:rPr>
        <w:t xml:space="preserve"> </w:t>
      </w:r>
      <w:r w:rsidRPr="005C40DF">
        <w:rPr>
          <w:rFonts w:ascii="Trebuchet MS" w:hAnsi="Trebuchet MS" w:cs="Arial"/>
          <w:b/>
          <w:bCs/>
          <w:color w:val="00000A"/>
          <w:kern w:val="36"/>
          <w:sz w:val="22"/>
          <w:szCs w:val="22"/>
          <w:lang w:eastAsia="fr-FR"/>
        </w:rPr>
        <w:t>(PME obligatoirement)</w:t>
      </w:r>
    </w:p>
    <w:p w:rsidR="005C40DF" w:rsidRPr="005C40DF" w:rsidRDefault="005C40DF" w:rsidP="005C40DF">
      <w:pPr>
        <w:suppressAutoHyphens w:val="0"/>
        <w:rPr>
          <w:rFonts w:ascii="Georgia" w:hAnsi="Georgia"/>
          <w:color w:val="000000"/>
          <w:sz w:val="22"/>
          <w:szCs w:val="22"/>
          <w:lang w:eastAsia="fr-FR"/>
        </w:rPr>
      </w:pPr>
    </w:p>
    <w:p w:rsidR="005C40DF" w:rsidRPr="005C40DF" w:rsidRDefault="005C40DF" w:rsidP="005C40DF">
      <w:pPr>
        <w:suppressAutoHyphens w:val="0"/>
        <w:rPr>
          <w:rFonts w:ascii="Georgia" w:hAnsi="Georgia"/>
          <w:color w:val="000000"/>
          <w:sz w:val="32"/>
          <w:szCs w:val="32"/>
          <w:lang w:eastAsia="fr-FR"/>
        </w:rPr>
      </w:pPr>
      <w:r w:rsidRPr="005C40DF">
        <w:rPr>
          <w:rFonts w:ascii="Georgia" w:hAnsi="Georgia"/>
          <w:color w:val="000000"/>
          <w:sz w:val="22"/>
          <w:szCs w:val="22"/>
          <w:lang w:eastAsia="fr-FR"/>
        </w:rPr>
        <w:t xml:space="preserve">Nom de la société : </w:t>
      </w:r>
    </w:p>
    <w:p w:rsidR="00A82B28" w:rsidRDefault="005C40DF" w:rsidP="005C40DF">
      <w:pPr>
        <w:suppressAutoHyphens w:val="0"/>
        <w:rPr>
          <w:rFonts w:ascii="Georgia" w:hAnsi="Georgia"/>
          <w:color w:val="000000"/>
          <w:sz w:val="22"/>
          <w:szCs w:val="22"/>
          <w:lang w:eastAsia="fr-FR"/>
        </w:rPr>
      </w:pPr>
      <w:r w:rsidRPr="005C40DF">
        <w:rPr>
          <w:rFonts w:ascii="Georgia" w:hAnsi="Georgia"/>
          <w:color w:val="000000"/>
          <w:sz w:val="22"/>
          <w:szCs w:val="22"/>
          <w:lang w:eastAsia="fr-FR"/>
        </w:rPr>
        <w:t>Statut juridique :</w:t>
      </w:r>
    </w:p>
    <w:p w:rsidR="005C40DF" w:rsidRPr="005C40DF" w:rsidRDefault="00A82B28" w:rsidP="005C40DF">
      <w:pPr>
        <w:suppressAutoHyphens w:val="0"/>
        <w:rPr>
          <w:rFonts w:ascii="Georgia" w:hAnsi="Georgia"/>
          <w:color w:val="000000"/>
          <w:sz w:val="32"/>
          <w:szCs w:val="32"/>
          <w:lang w:eastAsia="fr-FR"/>
        </w:rPr>
      </w:pPr>
      <w:r>
        <w:rPr>
          <w:rFonts w:ascii="Georgia" w:hAnsi="Georgia"/>
          <w:color w:val="000000"/>
          <w:sz w:val="22"/>
          <w:szCs w:val="22"/>
          <w:lang w:eastAsia="fr-FR"/>
        </w:rPr>
        <w:t>Date de création :</w:t>
      </w:r>
      <w:r w:rsidR="005C40DF" w:rsidRPr="005C40DF">
        <w:rPr>
          <w:rFonts w:ascii="Georgia" w:hAnsi="Georgia"/>
          <w:color w:val="000000"/>
          <w:sz w:val="22"/>
          <w:szCs w:val="22"/>
          <w:lang w:eastAsia="fr-FR"/>
        </w:rPr>
        <w:t xml:space="preserve"> </w:t>
      </w:r>
    </w:p>
    <w:p w:rsidR="005C40DF" w:rsidRPr="005C40DF" w:rsidRDefault="005C40DF" w:rsidP="005C40DF">
      <w:pPr>
        <w:suppressAutoHyphens w:val="0"/>
        <w:rPr>
          <w:rFonts w:ascii="Georgia" w:hAnsi="Georgia"/>
          <w:color w:val="000000"/>
          <w:sz w:val="32"/>
          <w:szCs w:val="32"/>
          <w:lang w:eastAsia="fr-FR"/>
        </w:rPr>
      </w:pPr>
      <w:r w:rsidRPr="005C40DF">
        <w:rPr>
          <w:rFonts w:ascii="Georgia" w:hAnsi="Georgia"/>
          <w:color w:val="000000"/>
          <w:sz w:val="22"/>
          <w:szCs w:val="22"/>
          <w:lang w:eastAsia="fr-FR"/>
        </w:rPr>
        <w:t>N° SIRET :</w:t>
      </w:r>
    </w:p>
    <w:p w:rsidR="005C40DF" w:rsidRPr="005C40DF" w:rsidRDefault="005C40DF" w:rsidP="005C40DF">
      <w:pPr>
        <w:suppressAutoHyphens w:val="0"/>
        <w:rPr>
          <w:rFonts w:ascii="Georgia" w:hAnsi="Georgia"/>
          <w:color w:val="000000"/>
          <w:sz w:val="32"/>
          <w:szCs w:val="32"/>
          <w:lang w:eastAsia="fr-FR"/>
        </w:rPr>
      </w:pPr>
      <w:r w:rsidRPr="005C40DF">
        <w:rPr>
          <w:rFonts w:ascii="Georgia" w:hAnsi="Georgia"/>
          <w:color w:val="000000"/>
          <w:sz w:val="22"/>
          <w:szCs w:val="22"/>
          <w:lang w:eastAsia="fr-FR"/>
        </w:rPr>
        <w:t xml:space="preserve">Code APE : </w:t>
      </w:r>
    </w:p>
    <w:p w:rsidR="005C40DF" w:rsidRPr="005C40DF" w:rsidRDefault="005C40DF" w:rsidP="005C40DF">
      <w:pPr>
        <w:suppressAutoHyphens w:val="0"/>
        <w:rPr>
          <w:rFonts w:ascii="Georgia" w:hAnsi="Georgia"/>
          <w:color w:val="000000"/>
          <w:sz w:val="32"/>
          <w:szCs w:val="32"/>
          <w:lang w:eastAsia="fr-FR"/>
        </w:rPr>
      </w:pPr>
      <w:r w:rsidRPr="005C40DF">
        <w:rPr>
          <w:rFonts w:ascii="Georgia" w:hAnsi="Georgia"/>
          <w:color w:val="000000"/>
          <w:sz w:val="22"/>
          <w:szCs w:val="22"/>
          <w:lang w:eastAsia="fr-FR"/>
        </w:rPr>
        <w:t xml:space="preserve">Adresse : </w:t>
      </w:r>
    </w:p>
    <w:p w:rsidR="005C40DF" w:rsidRPr="005C40DF" w:rsidRDefault="005C40DF" w:rsidP="005C40DF">
      <w:pPr>
        <w:suppressAutoHyphens w:val="0"/>
        <w:rPr>
          <w:rFonts w:ascii="Georgia" w:hAnsi="Georgia"/>
          <w:color w:val="000000"/>
          <w:sz w:val="32"/>
          <w:szCs w:val="32"/>
          <w:lang w:eastAsia="fr-FR"/>
        </w:rPr>
      </w:pPr>
    </w:p>
    <w:p w:rsidR="005C40DF" w:rsidRPr="005C40DF" w:rsidRDefault="005C40DF" w:rsidP="005C40DF">
      <w:pPr>
        <w:suppressAutoHyphens w:val="0"/>
        <w:rPr>
          <w:rFonts w:ascii="Georgia" w:hAnsi="Georgia"/>
          <w:color w:val="000000"/>
          <w:sz w:val="32"/>
          <w:szCs w:val="32"/>
          <w:lang w:eastAsia="fr-FR"/>
        </w:rPr>
      </w:pPr>
      <w:r w:rsidRPr="005C40DF">
        <w:rPr>
          <w:rFonts w:ascii="Georgia" w:hAnsi="Georgia"/>
          <w:color w:val="000000"/>
          <w:sz w:val="22"/>
          <w:szCs w:val="22"/>
          <w:lang w:eastAsia="fr-FR"/>
        </w:rPr>
        <w:t xml:space="preserve">Nom du correspondant pour le projet : </w:t>
      </w:r>
    </w:p>
    <w:p w:rsidR="005C40DF" w:rsidRPr="005C40DF" w:rsidRDefault="005C40DF" w:rsidP="005C40DF">
      <w:pPr>
        <w:suppressAutoHyphens w:val="0"/>
        <w:rPr>
          <w:rFonts w:ascii="Georgia" w:hAnsi="Georgia"/>
          <w:color w:val="000000"/>
          <w:sz w:val="32"/>
          <w:szCs w:val="32"/>
          <w:lang w:eastAsia="fr-FR"/>
        </w:rPr>
      </w:pPr>
      <w:r w:rsidRPr="005C40DF">
        <w:rPr>
          <w:rFonts w:ascii="Georgia" w:hAnsi="Georgia"/>
          <w:color w:val="000000"/>
          <w:sz w:val="22"/>
          <w:szCs w:val="22"/>
          <w:lang w:eastAsia="fr-FR"/>
        </w:rPr>
        <w:t xml:space="preserve">Fonction du correspondant : </w:t>
      </w:r>
    </w:p>
    <w:p w:rsidR="005C40DF" w:rsidRPr="005C40DF" w:rsidRDefault="005C40DF" w:rsidP="005C40DF">
      <w:pPr>
        <w:suppressAutoHyphens w:val="0"/>
        <w:rPr>
          <w:rFonts w:ascii="Georgia" w:hAnsi="Georgia"/>
          <w:color w:val="000000"/>
          <w:sz w:val="32"/>
          <w:szCs w:val="32"/>
          <w:lang w:eastAsia="fr-FR"/>
        </w:rPr>
      </w:pPr>
      <w:r w:rsidRPr="005C40DF">
        <w:rPr>
          <w:rFonts w:ascii="Georgia" w:hAnsi="Georgia"/>
          <w:color w:val="000000"/>
          <w:sz w:val="22"/>
          <w:szCs w:val="22"/>
          <w:lang w:eastAsia="fr-FR"/>
        </w:rPr>
        <w:t>Téléphone :</w:t>
      </w:r>
    </w:p>
    <w:p w:rsidR="005C40DF" w:rsidRPr="005C40DF" w:rsidRDefault="005C40DF" w:rsidP="005C40DF">
      <w:pPr>
        <w:suppressAutoHyphens w:val="0"/>
        <w:rPr>
          <w:rFonts w:ascii="Georgia" w:hAnsi="Georgia"/>
          <w:color w:val="000000"/>
          <w:sz w:val="32"/>
          <w:szCs w:val="32"/>
          <w:lang w:eastAsia="fr-FR"/>
        </w:rPr>
      </w:pPr>
      <w:r w:rsidRPr="005C40DF">
        <w:rPr>
          <w:rFonts w:ascii="Georgia" w:hAnsi="Georgia"/>
          <w:color w:val="000000"/>
          <w:sz w:val="22"/>
          <w:szCs w:val="22"/>
          <w:lang w:eastAsia="fr-FR"/>
        </w:rPr>
        <w:t xml:space="preserve">E-mail (obligatoire) : </w:t>
      </w:r>
    </w:p>
    <w:p w:rsidR="005C40DF" w:rsidRPr="005C40DF" w:rsidRDefault="005C40DF" w:rsidP="005C40DF">
      <w:pPr>
        <w:suppressAutoHyphens w:val="0"/>
        <w:rPr>
          <w:rFonts w:ascii="Georgia" w:hAnsi="Georgia"/>
          <w:color w:val="000000"/>
          <w:sz w:val="32"/>
          <w:szCs w:val="32"/>
          <w:lang w:eastAsia="fr-FR"/>
        </w:rPr>
      </w:pPr>
      <w:r w:rsidRPr="005C40DF">
        <w:rPr>
          <w:rFonts w:ascii="Georgia" w:hAnsi="Georgia"/>
          <w:color w:val="000000"/>
          <w:sz w:val="22"/>
          <w:szCs w:val="22"/>
          <w:lang w:eastAsia="fr-FR"/>
        </w:rPr>
        <w:t xml:space="preserve">URL de la société ou de l’organisme : </w:t>
      </w:r>
      <w:hyperlink r:id="rId17" w:history="1">
        <w:r w:rsidRPr="005C40DF">
          <w:rPr>
            <w:rFonts w:ascii="Georgia" w:hAnsi="Georgia"/>
            <w:color w:val="0000FF"/>
            <w:u w:val="single"/>
            <w:lang w:eastAsia="fr-FR"/>
          </w:rPr>
          <w:t>http://www</w:t>
        </w:r>
      </w:hyperlink>
      <w:r w:rsidRPr="005C40DF">
        <w:rPr>
          <w:rFonts w:ascii="Georgia" w:hAnsi="Georgia"/>
          <w:color w:val="000000"/>
          <w:sz w:val="22"/>
          <w:szCs w:val="22"/>
          <w:lang w:eastAsia="fr-FR"/>
        </w:rPr>
        <w:t xml:space="preserve">. </w:t>
      </w:r>
    </w:p>
    <w:p w:rsidR="005C40DF" w:rsidRPr="005C40DF" w:rsidRDefault="005C40DF" w:rsidP="005C40DF">
      <w:pPr>
        <w:suppressAutoHyphens w:val="0"/>
        <w:rPr>
          <w:rFonts w:ascii="Georgia" w:hAnsi="Georgia"/>
          <w:color w:val="000000"/>
          <w:sz w:val="32"/>
          <w:szCs w:val="32"/>
          <w:lang w:eastAsia="fr-FR"/>
        </w:rPr>
      </w:pPr>
    </w:p>
    <w:p w:rsidR="005C40DF" w:rsidRPr="005C40DF" w:rsidRDefault="005C40DF" w:rsidP="005C40DF">
      <w:pPr>
        <w:suppressAutoHyphens w:val="0"/>
        <w:rPr>
          <w:rFonts w:ascii="Georgia" w:hAnsi="Georgia"/>
          <w:color w:val="000000"/>
          <w:sz w:val="32"/>
          <w:szCs w:val="32"/>
          <w:lang w:eastAsia="fr-FR"/>
        </w:rPr>
      </w:pPr>
      <w:r w:rsidRPr="005C40DF">
        <w:rPr>
          <w:rFonts w:ascii="Georgia" w:hAnsi="Georgia"/>
          <w:color w:val="000000"/>
          <w:sz w:val="22"/>
          <w:szCs w:val="22"/>
          <w:lang w:eastAsia="fr-FR"/>
        </w:rPr>
        <w:t xml:space="preserve">Nombre de salariés de l’entreprise </w:t>
      </w:r>
      <w:r w:rsidR="000A09E4">
        <w:rPr>
          <w:rFonts w:ascii="Georgia" w:hAnsi="Georgia"/>
          <w:color w:val="000000"/>
          <w:sz w:val="22"/>
          <w:szCs w:val="22"/>
          <w:lang w:eastAsia="fr-FR"/>
        </w:rPr>
        <w:t>(</w:t>
      </w:r>
      <w:proofErr w:type="spellStart"/>
      <w:r w:rsidR="000A09E4">
        <w:rPr>
          <w:rFonts w:ascii="Georgia" w:hAnsi="Georgia"/>
          <w:color w:val="000000"/>
          <w:sz w:val="22"/>
          <w:szCs w:val="22"/>
          <w:lang w:eastAsia="fr-FR"/>
        </w:rPr>
        <w:t>etp</w:t>
      </w:r>
      <w:proofErr w:type="spellEnd"/>
      <w:r w:rsidR="000A09E4">
        <w:rPr>
          <w:rFonts w:ascii="Georgia" w:hAnsi="Georgia"/>
          <w:color w:val="000000"/>
          <w:sz w:val="22"/>
          <w:szCs w:val="22"/>
          <w:lang w:eastAsia="fr-FR"/>
        </w:rPr>
        <w:t xml:space="preserve">) </w:t>
      </w:r>
      <w:r w:rsidRPr="005C40DF">
        <w:rPr>
          <w:rFonts w:ascii="Georgia" w:hAnsi="Georgia"/>
          <w:color w:val="000000"/>
          <w:sz w:val="22"/>
          <w:szCs w:val="22"/>
          <w:lang w:eastAsia="fr-FR"/>
        </w:rPr>
        <w:t xml:space="preserve">: </w:t>
      </w:r>
      <w:r>
        <w:rPr>
          <w:rFonts w:ascii="Georgia" w:hAnsi="Georgia"/>
          <w:color w:val="000000"/>
          <w:sz w:val="22"/>
          <w:szCs w:val="22"/>
          <w:lang w:eastAsia="fr-FR"/>
        </w:rPr>
        <w:t xml:space="preserve">                            </w:t>
      </w:r>
      <w:r w:rsidRPr="005C40DF">
        <w:rPr>
          <w:rFonts w:ascii="Georgia" w:hAnsi="Georgia"/>
          <w:color w:val="000000"/>
          <w:sz w:val="22"/>
          <w:szCs w:val="22"/>
          <w:lang w:eastAsia="fr-FR"/>
        </w:rPr>
        <w:t>de l’établissement </w:t>
      </w:r>
      <w:r w:rsidR="000A09E4">
        <w:rPr>
          <w:rFonts w:ascii="Georgia" w:hAnsi="Georgia"/>
          <w:color w:val="000000"/>
          <w:sz w:val="22"/>
          <w:szCs w:val="22"/>
          <w:lang w:eastAsia="fr-FR"/>
        </w:rPr>
        <w:t>(</w:t>
      </w:r>
      <w:proofErr w:type="spellStart"/>
      <w:r w:rsidR="000A09E4">
        <w:rPr>
          <w:rFonts w:ascii="Georgia" w:hAnsi="Georgia"/>
          <w:color w:val="000000"/>
          <w:sz w:val="22"/>
          <w:szCs w:val="22"/>
          <w:lang w:eastAsia="fr-FR"/>
        </w:rPr>
        <w:t>etp</w:t>
      </w:r>
      <w:proofErr w:type="spellEnd"/>
      <w:r w:rsidR="000A09E4">
        <w:rPr>
          <w:rFonts w:ascii="Georgia" w:hAnsi="Georgia"/>
          <w:color w:val="000000"/>
          <w:sz w:val="22"/>
          <w:szCs w:val="22"/>
          <w:lang w:eastAsia="fr-FR"/>
        </w:rPr>
        <w:t xml:space="preserve">) </w:t>
      </w:r>
      <w:r w:rsidRPr="005C40DF">
        <w:rPr>
          <w:rFonts w:ascii="Georgia" w:hAnsi="Georgia"/>
          <w:color w:val="000000"/>
          <w:sz w:val="22"/>
          <w:szCs w:val="22"/>
          <w:lang w:eastAsia="fr-FR"/>
        </w:rPr>
        <w:t>:</w:t>
      </w:r>
    </w:p>
    <w:p w:rsidR="005C40DF" w:rsidRPr="005C40DF" w:rsidRDefault="005C40DF" w:rsidP="005C40DF">
      <w:pPr>
        <w:suppressAutoHyphens w:val="0"/>
        <w:rPr>
          <w:rFonts w:ascii="Georgia" w:hAnsi="Georgia"/>
          <w:color w:val="000000"/>
          <w:sz w:val="32"/>
          <w:szCs w:val="32"/>
          <w:lang w:eastAsia="fr-FR"/>
        </w:rPr>
      </w:pPr>
    </w:p>
    <w:p w:rsidR="005C40DF" w:rsidRDefault="005C40DF" w:rsidP="005C40DF">
      <w:pPr>
        <w:suppressAutoHyphens w:val="0"/>
        <w:rPr>
          <w:rFonts w:ascii="Georgia" w:hAnsi="Georgia"/>
          <w:color w:val="000000"/>
          <w:sz w:val="22"/>
          <w:szCs w:val="22"/>
          <w:lang w:eastAsia="fr-FR"/>
        </w:rPr>
      </w:pPr>
      <w:r w:rsidRPr="005C40DF">
        <w:rPr>
          <w:rFonts w:ascii="Georgia" w:hAnsi="Georgia"/>
          <w:color w:val="000000"/>
          <w:sz w:val="22"/>
          <w:szCs w:val="22"/>
          <w:lang w:eastAsia="fr-FR"/>
        </w:rPr>
        <w:t xml:space="preserve">Nom et fonction du dirigeant : </w:t>
      </w:r>
    </w:p>
    <w:p w:rsidR="006645F7" w:rsidRDefault="006645F7" w:rsidP="005C40DF">
      <w:pPr>
        <w:suppressAutoHyphens w:val="0"/>
        <w:rPr>
          <w:rFonts w:ascii="Georgia" w:hAnsi="Georgia"/>
          <w:color w:val="000000"/>
          <w:sz w:val="22"/>
          <w:szCs w:val="22"/>
          <w:lang w:eastAsia="fr-FR"/>
        </w:rPr>
      </w:pPr>
    </w:p>
    <w:p w:rsidR="006645F7" w:rsidRDefault="006645F7" w:rsidP="005C40DF">
      <w:pPr>
        <w:suppressAutoHyphens w:val="0"/>
        <w:rPr>
          <w:rFonts w:ascii="Georgia" w:hAnsi="Georgia"/>
          <w:color w:val="000000"/>
          <w:sz w:val="22"/>
          <w:szCs w:val="22"/>
          <w:lang w:eastAsia="fr-FR"/>
        </w:rPr>
      </w:pPr>
    </w:p>
    <w:p w:rsidR="006645F7" w:rsidRDefault="006645F7" w:rsidP="005C40DF">
      <w:pPr>
        <w:suppressAutoHyphens w:val="0"/>
        <w:rPr>
          <w:rFonts w:ascii="Georgia" w:hAnsi="Georgia"/>
          <w:color w:val="000000"/>
          <w:sz w:val="22"/>
          <w:szCs w:val="22"/>
          <w:lang w:eastAsia="fr-FR"/>
        </w:rPr>
      </w:pPr>
    </w:p>
    <w:p w:rsidR="000A09E4" w:rsidRDefault="005C40DF" w:rsidP="005C40DF">
      <w:pPr>
        <w:suppressAutoHyphens w:val="0"/>
        <w:rPr>
          <w:rFonts w:ascii="Georgia" w:hAnsi="Georgia"/>
          <w:color w:val="000000"/>
          <w:sz w:val="22"/>
          <w:szCs w:val="22"/>
          <w:lang w:eastAsia="fr-FR"/>
        </w:rPr>
      </w:pPr>
      <w:r w:rsidRPr="005C40DF">
        <w:rPr>
          <w:rFonts w:ascii="Georgia" w:hAnsi="Georgia"/>
          <w:color w:val="000000"/>
          <w:sz w:val="22"/>
          <w:szCs w:val="22"/>
          <w:lang w:eastAsia="fr-FR"/>
        </w:rPr>
        <w:t>Activité de l’entreprise (secteur d’activités, technologies maîtrisées, marché, stratégie, etc.)</w:t>
      </w:r>
      <w:r w:rsidR="000A09E4">
        <w:rPr>
          <w:rFonts w:ascii="Georgia" w:hAnsi="Georgia"/>
          <w:color w:val="000000"/>
          <w:sz w:val="22"/>
          <w:szCs w:val="22"/>
          <w:lang w:eastAsia="fr-FR"/>
        </w:rPr>
        <w:t> :</w:t>
      </w:r>
    </w:p>
    <w:p w:rsidR="005C40DF" w:rsidRDefault="005C40DF" w:rsidP="005C40DF">
      <w:pPr>
        <w:suppressAutoHyphens w:val="0"/>
        <w:rPr>
          <w:rFonts w:ascii="Georgia" w:hAnsi="Georgia"/>
          <w:color w:val="000000"/>
          <w:sz w:val="22"/>
          <w:szCs w:val="22"/>
          <w:lang w:eastAsia="fr-FR"/>
        </w:rPr>
      </w:pPr>
      <w:r w:rsidRPr="005C40DF">
        <w:rPr>
          <w:rFonts w:ascii="Georgia" w:hAnsi="Georgia"/>
          <w:i/>
          <w:iCs/>
          <w:color w:val="000000"/>
          <w:sz w:val="22"/>
          <w:szCs w:val="22"/>
          <w:lang w:eastAsia="fr-FR"/>
        </w:rPr>
        <w:t>(1 page maximum)</w:t>
      </w:r>
      <w:r w:rsidR="000A09E4">
        <w:rPr>
          <w:rFonts w:ascii="Georgia" w:hAnsi="Georgia"/>
          <w:color w:val="000000"/>
          <w:sz w:val="22"/>
          <w:szCs w:val="22"/>
          <w:lang w:eastAsia="fr-FR"/>
        </w:rPr>
        <w:t> </w:t>
      </w:r>
    </w:p>
    <w:p w:rsidR="005C40DF" w:rsidRDefault="005C40DF" w:rsidP="005C40DF">
      <w:pPr>
        <w:suppressAutoHyphens w:val="0"/>
        <w:rPr>
          <w:rFonts w:ascii="Georgia" w:hAnsi="Georgia"/>
          <w:color w:val="000000"/>
          <w:sz w:val="22"/>
          <w:szCs w:val="22"/>
          <w:lang w:eastAsia="fr-FR"/>
        </w:rPr>
      </w:pPr>
    </w:p>
    <w:p w:rsidR="005C40DF" w:rsidRPr="005C40DF" w:rsidRDefault="005C40DF" w:rsidP="005C40DF">
      <w:pPr>
        <w:suppressAutoHyphens w:val="0"/>
        <w:rPr>
          <w:rFonts w:ascii="Georgia" w:hAnsi="Georgia"/>
          <w:color w:val="000000"/>
          <w:sz w:val="32"/>
          <w:szCs w:val="32"/>
          <w:lang w:eastAsia="fr-FR"/>
        </w:rPr>
      </w:pPr>
    </w:p>
    <w:p w:rsidR="005C40DF" w:rsidRPr="005C40DF" w:rsidRDefault="005C40DF" w:rsidP="005C40DF">
      <w:pPr>
        <w:suppressAutoHyphens w:val="0"/>
        <w:rPr>
          <w:rFonts w:ascii="Georgia" w:hAnsi="Georgia"/>
          <w:color w:val="000000"/>
          <w:sz w:val="32"/>
          <w:szCs w:val="32"/>
          <w:lang w:eastAsia="fr-FR"/>
        </w:rPr>
      </w:pPr>
    </w:p>
    <w:p w:rsidR="005C40DF" w:rsidRPr="005C40DF" w:rsidRDefault="005C40DF" w:rsidP="005C40DF">
      <w:pPr>
        <w:suppressAutoHyphens w:val="0"/>
        <w:rPr>
          <w:rFonts w:ascii="Georgia" w:hAnsi="Georgia"/>
          <w:color w:val="000000"/>
          <w:lang w:eastAsia="fr-FR"/>
        </w:rPr>
      </w:pPr>
      <w:r w:rsidRPr="005C40DF">
        <w:rPr>
          <w:rFonts w:ascii="Georgia" w:hAnsi="Georgia"/>
          <w:color w:val="000000"/>
          <w:sz w:val="22"/>
          <w:szCs w:val="22"/>
          <w:lang w:eastAsia="fr-FR"/>
        </w:rPr>
        <w:t xml:space="preserve">Ce projet, dans sa globalité ou partiellement, fait-il l’objet d’une autre demande d’aide publique ? </w:t>
      </w:r>
    </w:p>
    <w:p w:rsidR="005C40DF" w:rsidRPr="005C40DF" w:rsidRDefault="005C40DF" w:rsidP="005C40DF">
      <w:pPr>
        <w:pBdr>
          <w:bottom w:val="single" w:sz="6" w:space="1" w:color="auto"/>
        </w:pBdr>
        <w:tabs>
          <w:tab w:val="left" w:pos="284"/>
          <w:tab w:val="left" w:pos="426"/>
        </w:tabs>
        <w:suppressAutoHyphens w:val="0"/>
        <w:rPr>
          <w:rFonts w:ascii="Georgia" w:hAnsi="Georgia" w:cs="Arial"/>
          <w:vanish/>
          <w:color w:val="000000"/>
          <w:sz w:val="20"/>
          <w:szCs w:val="20"/>
          <w:lang w:eastAsia="fr-FR"/>
        </w:rPr>
      </w:pPr>
      <w:r w:rsidRPr="005C40DF">
        <w:rPr>
          <w:rFonts w:ascii="Georgia" w:hAnsi="Georgia" w:cs="Arial"/>
          <w:vanish/>
          <w:color w:val="000000"/>
          <w:sz w:val="20"/>
          <w:szCs w:val="20"/>
          <w:lang w:eastAsia="fr-FR"/>
        </w:rPr>
        <w:t>Haut du formulaire</w:t>
      </w:r>
    </w:p>
    <w:p w:rsidR="005C40DF" w:rsidRDefault="005C40DF" w:rsidP="005C40DF">
      <w:pPr>
        <w:tabs>
          <w:tab w:val="left" w:pos="284"/>
          <w:tab w:val="left" w:pos="426"/>
        </w:tabs>
        <w:suppressAutoHyphens w:val="0"/>
        <w:ind w:left="862" w:hanging="862"/>
        <w:outlineLvl w:val="3"/>
        <w:rPr>
          <w:rFonts w:ascii="Georgia" w:hAnsi="Georgia" w:cs="Arial"/>
          <w:color w:val="000000"/>
          <w:sz w:val="16"/>
          <w:szCs w:val="16"/>
          <w:lang w:eastAsia="fr-FR"/>
        </w:rPr>
      </w:pPr>
      <w:r w:rsidRPr="005C40DF">
        <w:rPr>
          <w:rFonts w:ascii="Georgia" w:hAnsi="Georgia"/>
          <w:bCs/>
          <w:color w:val="000000"/>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0.15pt;height:17.3pt" o:ole="">
            <v:imagedata r:id="rId18" o:title=""/>
          </v:shape>
          <w:control r:id="rId19" w:name="DefaultOcxName" w:shapeid="_x0000_i1030"/>
        </w:object>
      </w:r>
      <w:r w:rsidRPr="005C40DF">
        <w:rPr>
          <w:rFonts w:ascii="Georgia" w:hAnsi="Georgia"/>
          <w:bCs/>
          <w:color w:val="000000"/>
          <w:sz w:val="20"/>
          <w:szCs w:val="20"/>
          <w:lang w:eastAsia="fr-FR"/>
        </w:rPr>
        <w:t>Oui</w:t>
      </w:r>
      <w:r w:rsidR="00026ACC">
        <w:rPr>
          <w:rFonts w:ascii="Georgia" w:hAnsi="Georgia"/>
          <w:bCs/>
          <w:color w:val="000000"/>
          <w:sz w:val="20"/>
          <w:szCs w:val="20"/>
          <w:lang w:eastAsia="fr-FR"/>
        </w:rPr>
        <w:tab/>
      </w:r>
      <w:r w:rsidR="00026ACC">
        <w:rPr>
          <w:rFonts w:ascii="Georgia" w:hAnsi="Georgia"/>
          <w:bCs/>
          <w:color w:val="000000"/>
          <w:sz w:val="20"/>
          <w:szCs w:val="20"/>
          <w:lang w:eastAsia="fr-FR"/>
        </w:rPr>
        <w:tab/>
      </w:r>
      <w:r w:rsidR="00026ACC">
        <w:rPr>
          <w:rFonts w:ascii="Georgia" w:hAnsi="Georgia"/>
          <w:bCs/>
          <w:color w:val="000000"/>
          <w:sz w:val="20"/>
          <w:szCs w:val="20"/>
          <w:lang w:eastAsia="fr-FR"/>
        </w:rPr>
        <w:tab/>
      </w:r>
      <w:r w:rsidRPr="005C40DF">
        <w:rPr>
          <w:rFonts w:ascii="Georgia" w:hAnsi="Georgia"/>
          <w:bCs/>
          <w:color w:val="000000"/>
          <w:sz w:val="20"/>
          <w:szCs w:val="20"/>
          <w:lang w:eastAsia="fr-FR"/>
        </w:rPr>
        <w:t xml:space="preserve"> </w:t>
      </w:r>
      <w:r w:rsidRPr="005C40DF">
        <w:rPr>
          <w:rFonts w:ascii="Georgia" w:hAnsi="Georgia"/>
          <w:bCs/>
          <w:color w:val="000000"/>
          <w:sz w:val="20"/>
          <w:szCs w:val="20"/>
        </w:rPr>
        <w:object w:dxaOrig="1440" w:dyaOrig="1440">
          <v:shape id="_x0000_i1033" type="#_x0000_t75" style="width:20.15pt;height:17.3pt" o:ole="">
            <v:imagedata r:id="rId18" o:title=""/>
          </v:shape>
          <w:control r:id="rId20" w:name="DefaultOcxName1" w:shapeid="_x0000_i1033"/>
        </w:object>
      </w:r>
      <w:r w:rsidRPr="005C40DF">
        <w:rPr>
          <w:rFonts w:ascii="Georgia" w:hAnsi="Georgia"/>
          <w:bCs/>
          <w:color w:val="000000"/>
          <w:sz w:val="20"/>
          <w:szCs w:val="20"/>
          <w:lang w:eastAsia="fr-FR"/>
        </w:rPr>
        <w:t xml:space="preserve">Non </w:t>
      </w:r>
    </w:p>
    <w:p w:rsidR="005C40DF" w:rsidRPr="005C40DF" w:rsidRDefault="005C40DF" w:rsidP="005C40DF">
      <w:pPr>
        <w:pBdr>
          <w:top w:val="single" w:sz="6" w:space="1" w:color="auto"/>
        </w:pBdr>
        <w:suppressAutoHyphens w:val="0"/>
        <w:jc w:val="center"/>
        <w:rPr>
          <w:rFonts w:ascii="Georgia" w:hAnsi="Georgia" w:cs="Arial"/>
          <w:vanish/>
          <w:color w:val="000000"/>
          <w:sz w:val="16"/>
          <w:szCs w:val="16"/>
          <w:lang w:eastAsia="fr-FR"/>
        </w:rPr>
      </w:pPr>
      <w:r w:rsidRPr="005C40DF">
        <w:rPr>
          <w:rFonts w:ascii="Georgia" w:hAnsi="Georgia" w:cs="Arial"/>
          <w:vanish/>
          <w:color w:val="000000"/>
          <w:sz w:val="16"/>
          <w:szCs w:val="16"/>
          <w:lang w:eastAsia="fr-FR"/>
        </w:rPr>
        <w:t>Bas du formulaire</w:t>
      </w:r>
    </w:p>
    <w:p w:rsidR="005C40DF" w:rsidRPr="005C40DF" w:rsidRDefault="005C40DF" w:rsidP="005C40DF">
      <w:pPr>
        <w:suppressAutoHyphens w:val="0"/>
        <w:ind w:left="862" w:hanging="862"/>
        <w:outlineLvl w:val="3"/>
        <w:rPr>
          <w:rFonts w:ascii="Georgia" w:hAnsi="Georgia"/>
          <w:color w:val="000000"/>
          <w:sz w:val="28"/>
          <w:szCs w:val="28"/>
          <w:lang w:eastAsia="fr-FR"/>
        </w:rPr>
      </w:pPr>
      <w:r w:rsidRPr="005C40DF">
        <w:rPr>
          <w:rFonts w:ascii="Georgia" w:hAnsi="Georgia"/>
          <w:color w:val="000000"/>
          <w:sz w:val="22"/>
          <w:szCs w:val="22"/>
          <w:lang w:eastAsia="fr-FR"/>
        </w:rPr>
        <w:t>Si oui, merci de remplir le tableau ci-dessous :</w:t>
      </w:r>
    </w:p>
    <w:p w:rsidR="005C40DF" w:rsidRPr="005C40DF" w:rsidRDefault="005C40DF" w:rsidP="005C40DF">
      <w:pPr>
        <w:suppressAutoHyphens w:val="0"/>
        <w:rPr>
          <w:rFonts w:ascii="Georgia" w:hAnsi="Georgia"/>
          <w:color w:val="000000"/>
          <w:sz w:val="32"/>
          <w:szCs w:val="32"/>
          <w:lang w:eastAsia="fr-FR"/>
        </w:rPr>
      </w:pPr>
    </w:p>
    <w:tbl>
      <w:tblPr>
        <w:tblStyle w:val="Grilledutableau"/>
        <w:tblW w:w="0" w:type="auto"/>
        <w:tblLook w:val="04A0" w:firstRow="1" w:lastRow="0" w:firstColumn="1" w:lastColumn="0" w:noHBand="0" w:noVBand="1"/>
      </w:tblPr>
      <w:tblGrid>
        <w:gridCol w:w="3823"/>
        <w:gridCol w:w="2409"/>
        <w:gridCol w:w="2830"/>
      </w:tblGrid>
      <w:tr w:rsidR="00082779" w:rsidTr="00082779">
        <w:tc>
          <w:tcPr>
            <w:tcW w:w="3823" w:type="dxa"/>
          </w:tcPr>
          <w:p w:rsidR="00082779" w:rsidRPr="00082779" w:rsidRDefault="00082779" w:rsidP="00082779">
            <w:pPr>
              <w:suppressAutoHyphens w:val="0"/>
              <w:spacing w:after="160" w:line="259" w:lineRule="auto"/>
              <w:jc w:val="center"/>
              <w:rPr>
                <w:rFonts w:ascii="Georgia" w:hAnsi="Georgia"/>
                <w:sz w:val="22"/>
                <w:szCs w:val="22"/>
              </w:rPr>
            </w:pPr>
            <w:r w:rsidRPr="00082779">
              <w:rPr>
                <w:rFonts w:ascii="Georgia" w:hAnsi="Georgia"/>
                <w:sz w:val="22"/>
                <w:szCs w:val="22"/>
              </w:rPr>
              <w:t>Identification des financeurs</w:t>
            </w:r>
            <w:r>
              <w:rPr>
                <w:rFonts w:ascii="Georgia" w:hAnsi="Georgia"/>
                <w:sz w:val="22"/>
                <w:szCs w:val="22"/>
              </w:rPr>
              <w:t xml:space="preserve"> </w:t>
            </w:r>
            <w:r w:rsidRPr="00082779">
              <w:rPr>
                <w:rFonts w:ascii="Georgia" w:hAnsi="Georgia"/>
                <w:sz w:val="22"/>
                <w:szCs w:val="22"/>
              </w:rPr>
              <w:t>(nom)</w:t>
            </w:r>
          </w:p>
        </w:tc>
        <w:tc>
          <w:tcPr>
            <w:tcW w:w="2409" w:type="dxa"/>
          </w:tcPr>
          <w:p w:rsidR="00082779" w:rsidRPr="00082779" w:rsidRDefault="00082779" w:rsidP="00082779">
            <w:pPr>
              <w:suppressAutoHyphens w:val="0"/>
              <w:spacing w:after="160" w:line="259" w:lineRule="auto"/>
              <w:jc w:val="center"/>
              <w:rPr>
                <w:rFonts w:ascii="Georgia" w:hAnsi="Georgia"/>
                <w:sz w:val="22"/>
                <w:szCs w:val="22"/>
              </w:rPr>
            </w:pPr>
            <w:r w:rsidRPr="00082779">
              <w:rPr>
                <w:rFonts w:ascii="Georgia" w:hAnsi="Georgia"/>
                <w:sz w:val="22"/>
                <w:szCs w:val="22"/>
              </w:rPr>
              <w:t>Montant sollicité (€)</w:t>
            </w:r>
          </w:p>
        </w:tc>
        <w:tc>
          <w:tcPr>
            <w:tcW w:w="2830" w:type="dxa"/>
          </w:tcPr>
          <w:p w:rsidR="00082779" w:rsidRPr="00082779" w:rsidRDefault="00082779" w:rsidP="00082779">
            <w:pPr>
              <w:suppressAutoHyphens w:val="0"/>
              <w:spacing w:after="160" w:line="259" w:lineRule="auto"/>
              <w:jc w:val="center"/>
              <w:rPr>
                <w:rFonts w:ascii="Georgia" w:hAnsi="Georgia"/>
                <w:sz w:val="22"/>
                <w:szCs w:val="22"/>
              </w:rPr>
            </w:pPr>
            <w:r w:rsidRPr="00082779">
              <w:rPr>
                <w:rFonts w:ascii="Georgia" w:hAnsi="Georgia"/>
                <w:sz w:val="22"/>
                <w:szCs w:val="22"/>
              </w:rPr>
              <w:t>Montant obtenu (€)</w:t>
            </w:r>
          </w:p>
        </w:tc>
      </w:tr>
      <w:tr w:rsidR="00082779" w:rsidTr="00082779">
        <w:tc>
          <w:tcPr>
            <w:tcW w:w="3823" w:type="dxa"/>
          </w:tcPr>
          <w:p w:rsidR="00082779" w:rsidRPr="00082779" w:rsidRDefault="00082779">
            <w:pPr>
              <w:suppressAutoHyphens w:val="0"/>
              <w:spacing w:after="160" w:line="259" w:lineRule="auto"/>
              <w:rPr>
                <w:rFonts w:ascii="Georgia" w:hAnsi="Georgia"/>
                <w:sz w:val="22"/>
                <w:szCs w:val="22"/>
              </w:rPr>
            </w:pPr>
          </w:p>
        </w:tc>
        <w:tc>
          <w:tcPr>
            <w:tcW w:w="2409" w:type="dxa"/>
          </w:tcPr>
          <w:p w:rsidR="00082779" w:rsidRPr="00082779" w:rsidRDefault="00082779">
            <w:pPr>
              <w:suppressAutoHyphens w:val="0"/>
              <w:spacing w:after="160" w:line="259" w:lineRule="auto"/>
              <w:rPr>
                <w:rFonts w:ascii="Georgia" w:hAnsi="Georgia"/>
                <w:sz w:val="22"/>
                <w:szCs w:val="22"/>
              </w:rPr>
            </w:pPr>
          </w:p>
        </w:tc>
        <w:tc>
          <w:tcPr>
            <w:tcW w:w="2830" w:type="dxa"/>
          </w:tcPr>
          <w:p w:rsidR="00082779" w:rsidRPr="00082779" w:rsidRDefault="00082779">
            <w:pPr>
              <w:suppressAutoHyphens w:val="0"/>
              <w:spacing w:after="160" w:line="259" w:lineRule="auto"/>
              <w:rPr>
                <w:rFonts w:ascii="Georgia" w:hAnsi="Georgia"/>
                <w:sz w:val="22"/>
                <w:szCs w:val="22"/>
              </w:rPr>
            </w:pPr>
          </w:p>
        </w:tc>
      </w:tr>
      <w:tr w:rsidR="00082779" w:rsidTr="00082779">
        <w:tc>
          <w:tcPr>
            <w:tcW w:w="3823" w:type="dxa"/>
          </w:tcPr>
          <w:p w:rsidR="00082779" w:rsidRPr="00082779" w:rsidRDefault="00082779">
            <w:pPr>
              <w:suppressAutoHyphens w:val="0"/>
              <w:spacing w:after="160" w:line="259" w:lineRule="auto"/>
              <w:rPr>
                <w:rFonts w:ascii="Georgia" w:hAnsi="Georgia"/>
                <w:sz w:val="22"/>
                <w:szCs w:val="22"/>
              </w:rPr>
            </w:pPr>
          </w:p>
        </w:tc>
        <w:tc>
          <w:tcPr>
            <w:tcW w:w="2409" w:type="dxa"/>
          </w:tcPr>
          <w:p w:rsidR="00082779" w:rsidRPr="00082779" w:rsidRDefault="00082779">
            <w:pPr>
              <w:suppressAutoHyphens w:val="0"/>
              <w:spacing w:after="160" w:line="259" w:lineRule="auto"/>
              <w:rPr>
                <w:rFonts w:ascii="Georgia" w:hAnsi="Georgia"/>
                <w:sz w:val="22"/>
                <w:szCs w:val="22"/>
              </w:rPr>
            </w:pPr>
          </w:p>
        </w:tc>
        <w:tc>
          <w:tcPr>
            <w:tcW w:w="2830" w:type="dxa"/>
          </w:tcPr>
          <w:p w:rsidR="00082779" w:rsidRPr="00082779" w:rsidRDefault="00082779">
            <w:pPr>
              <w:suppressAutoHyphens w:val="0"/>
              <w:spacing w:after="160" w:line="259" w:lineRule="auto"/>
              <w:rPr>
                <w:rFonts w:ascii="Georgia" w:hAnsi="Georgia"/>
                <w:sz w:val="22"/>
                <w:szCs w:val="22"/>
              </w:rPr>
            </w:pPr>
          </w:p>
        </w:tc>
      </w:tr>
      <w:tr w:rsidR="00082779" w:rsidTr="00082779">
        <w:tc>
          <w:tcPr>
            <w:tcW w:w="3823" w:type="dxa"/>
          </w:tcPr>
          <w:p w:rsidR="00082779" w:rsidRPr="00082779" w:rsidRDefault="00082779">
            <w:pPr>
              <w:suppressAutoHyphens w:val="0"/>
              <w:spacing w:after="160" w:line="259" w:lineRule="auto"/>
              <w:rPr>
                <w:rFonts w:ascii="Georgia" w:hAnsi="Georgia"/>
                <w:sz w:val="22"/>
                <w:szCs w:val="22"/>
              </w:rPr>
            </w:pPr>
          </w:p>
        </w:tc>
        <w:tc>
          <w:tcPr>
            <w:tcW w:w="2409" w:type="dxa"/>
          </w:tcPr>
          <w:p w:rsidR="00082779" w:rsidRPr="00082779" w:rsidRDefault="00082779">
            <w:pPr>
              <w:suppressAutoHyphens w:val="0"/>
              <w:spacing w:after="160" w:line="259" w:lineRule="auto"/>
              <w:rPr>
                <w:rFonts w:ascii="Georgia" w:hAnsi="Georgia"/>
                <w:sz w:val="22"/>
                <w:szCs w:val="22"/>
              </w:rPr>
            </w:pPr>
          </w:p>
        </w:tc>
        <w:tc>
          <w:tcPr>
            <w:tcW w:w="2830" w:type="dxa"/>
          </w:tcPr>
          <w:p w:rsidR="00082779" w:rsidRPr="00082779" w:rsidRDefault="00082779">
            <w:pPr>
              <w:suppressAutoHyphens w:val="0"/>
              <w:spacing w:after="160" w:line="259" w:lineRule="auto"/>
              <w:rPr>
                <w:rFonts w:ascii="Georgia" w:hAnsi="Georgia"/>
                <w:sz w:val="22"/>
                <w:szCs w:val="22"/>
              </w:rPr>
            </w:pPr>
          </w:p>
        </w:tc>
      </w:tr>
      <w:tr w:rsidR="00082779" w:rsidTr="00082779">
        <w:tc>
          <w:tcPr>
            <w:tcW w:w="3823" w:type="dxa"/>
          </w:tcPr>
          <w:p w:rsidR="00082779" w:rsidRPr="00082779" w:rsidRDefault="00082779">
            <w:pPr>
              <w:suppressAutoHyphens w:val="0"/>
              <w:spacing w:after="160" w:line="259" w:lineRule="auto"/>
              <w:rPr>
                <w:rFonts w:ascii="Georgia" w:hAnsi="Georgia"/>
                <w:sz w:val="22"/>
                <w:szCs w:val="22"/>
              </w:rPr>
            </w:pPr>
          </w:p>
        </w:tc>
        <w:tc>
          <w:tcPr>
            <w:tcW w:w="2409" w:type="dxa"/>
          </w:tcPr>
          <w:p w:rsidR="00082779" w:rsidRPr="00082779" w:rsidRDefault="00082779">
            <w:pPr>
              <w:suppressAutoHyphens w:val="0"/>
              <w:spacing w:after="160" w:line="259" w:lineRule="auto"/>
              <w:rPr>
                <w:rFonts w:ascii="Georgia" w:hAnsi="Georgia"/>
                <w:sz w:val="22"/>
                <w:szCs w:val="22"/>
              </w:rPr>
            </w:pPr>
          </w:p>
        </w:tc>
        <w:tc>
          <w:tcPr>
            <w:tcW w:w="2830" w:type="dxa"/>
          </w:tcPr>
          <w:p w:rsidR="00082779" w:rsidRPr="00082779" w:rsidRDefault="00082779">
            <w:pPr>
              <w:suppressAutoHyphens w:val="0"/>
              <w:spacing w:after="160" w:line="259" w:lineRule="auto"/>
              <w:rPr>
                <w:rFonts w:ascii="Georgia" w:hAnsi="Georgia"/>
                <w:sz w:val="22"/>
                <w:szCs w:val="22"/>
              </w:rPr>
            </w:pPr>
          </w:p>
        </w:tc>
      </w:tr>
      <w:tr w:rsidR="00082779" w:rsidTr="00082779">
        <w:tc>
          <w:tcPr>
            <w:tcW w:w="3823" w:type="dxa"/>
          </w:tcPr>
          <w:p w:rsidR="00082779" w:rsidRPr="00082779" w:rsidRDefault="00082779">
            <w:pPr>
              <w:suppressAutoHyphens w:val="0"/>
              <w:spacing w:after="160" w:line="259" w:lineRule="auto"/>
              <w:rPr>
                <w:rFonts w:ascii="Georgia" w:hAnsi="Georgia"/>
                <w:sz w:val="22"/>
                <w:szCs w:val="22"/>
              </w:rPr>
            </w:pPr>
          </w:p>
        </w:tc>
        <w:tc>
          <w:tcPr>
            <w:tcW w:w="2409" w:type="dxa"/>
          </w:tcPr>
          <w:p w:rsidR="00082779" w:rsidRPr="00082779" w:rsidRDefault="00082779">
            <w:pPr>
              <w:suppressAutoHyphens w:val="0"/>
              <w:spacing w:after="160" w:line="259" w:lineRule="auto"/>
              <w:rPr>
                <w:rFonts w:ascii="Georgia" w:hAnsi="Georgia"/>
                <w:sz w:val="22"/>
                <w:szCs w:val="22"/>
              </w:rPr>
            </w:pPr>
          </w:p>
        </w:tc>
        <w:tc>
          <w:tcPr>
            <w:tcW w:w="2830" w:type="dxa"/>
          </w:tcPr>
          <w:p w:rsidR="00082779" w:rsidRPr="00082779" w:rsidRDefault="00082779">
            <w:pPr>
              <w:suppressAutoHyphens w:val="0"/>
              <w:spacing w:after="160" w:line="259" w:lineRule="auto"/>
              <w:rPr>
                <w:rFonts w:ascii="Georgia" w:hAnsi="Georgia"/>
                <w:sz w:val="22"/>
                <w:szCs w:val="22"/>
              </w:rPr>
            </w:pPr>
          </w:p>
        </w:tc>
      </w:tr>
    </w:tbl>
    <w:p w:rsidR="00F35B4A" w:rsidRDefault="00F35B4A">
      <w:pPr>
        <w:suppressAutoHyphens w:val="0"/>
        <w:spacing w:after="160" w:line="259" w:lineRule="auto"/>
        <w:rPr>
          <w:rFonts w:ascii="Georgia" w:hAnsi="Georgia"/>
        </w:rPr>
      </w:pPr>
    </w:p>
    <w:p w:rsidR="00082779" w:rsidRDefault="00082779">
      <w:pPr>
        <w:suppressAutoHyphens w:val="0"/>
        <w:spacing w:after="160" w:line="259" w:lineRule="auto"/>
        <w:rPr>
          <w:rFonts w:ascii="Georgia" w:hAnsi="Georgia"/>
        </w:rPr>
      </w:pPr>
    </w:p>
    <w:p w:rsidR="005D0130" w:rsidRDefault="005D0130">
      <w:pPr>
        <w:suppressAutoHyphens w:val="0"/>
        <w:spacing w:after="160" w:line="259" w:lineRule="auto"/>
        <w:rPr>
          <w:rFonts w:ascii="Georgia" w:hAnsi="Georgia"/>
        </w:rPr>
      </w:pPr>
    </w:p>
    <w:p w:rsidR="00082779" w:rsidRDefault="00082779">
      <w:pPr>
        <w:suppressAutoHyphens w:val="0"/>
        <w:spacing w:after="160" w:line="259" w:lineRule="auto"/>
        <w:rPr>
          <w:rFonts w:ascii="Georgia" w:hAnsi="Georgia"/>
        </w:rPr>
      </w:pPr>
    </w:p>
    <w:p w:rsidR="00EB2EDF" w:rsidRDefault="005D0130" w:rsidP="00EB2EDF">
      <w:pPr>
        <w:pStyle w:val="Titre1"/>
      </w:pPr>
      <w:bookmarkStart w:id="3" w:name="__RefHeading___Toc446414060"/>
      <w:bookmarkStart w:id="4" w:name="__RefHeading___Toc446414062"/>
      <w:bookmarkEnd w:id="3"/>
      <w:bookmarkEnd w:id="4"/>
      <w:r>
        <w:lastRenderedPageBreak/>
        <w:t>2</w:t>
      </w:r>
      <w:r w:rsidR="00CC25AE" w:rsidRPr="00D44C63">
        <w:t>. Description détaillée du projet</w:t>
      </w:r>
    </w:p>
    <w:p w:rsidR="00EB2EDF" w:rsidRPr="00EB2EDF" w:rsidRDefault="00EB2EDF" w:rsidP="00EB2EDF">
      <w:pPr>
        <w:pStyle w:val="Titre1"/>
        <w:rPr>
          <w:sz w:val="16"/>
          <w:szCs w:val="16"/>
        </w:rPr>
      </w:pPr>
    </w:p>
    <w:p w:rsidR="00CC25AE" w:rsidRPr="00C80691" w:rsidRDefault="005D0130" w:rsidP="00C80691">
      <w:pPr>
        <w:pStyle w:val="Titre2"/>
      </w:pPr>
      <w:bookmarkStart w:id="5" w:name="__RefHeading___Toc446414063"/>
      <w:bookmarkEnd w:id="5"/>
      <w:r>
        <w:t>2.</w:t>
      </w:r>
      <w:r w:rsidR="00CC25AE" w:rsidRPr="00C80691">
        <w:t>1</w:t>
      </w:r>
      <w:r w:rsidR="00D44C63" w:rsidRPr="00C80691">
        <w:t xml:space="preserve"> </w:t>
      </w:r>
      <w:r w:rsidR="00CC25AE" w:rsidRPr="00C80691">
        <w:t>Origine du projet</w:t>
      </w:r>
    </w:p>
    <w:p w:rsidR="00CC25AE" w:rsidRPr="007A1C00" w:rsidRDefault="00CC25AE" w:rsidP="00D44C63">
      <w:pPr>
        <w:pStyle w:val="western"/>
        <w:spacing w:beforeLines="100" w:before="240" w:beforeAutospacing="0" w:after="0"/>
        <w:rPr>
          <w:rFonts w:ascii="Georgia" w:hAnsi="Georgia"/>
          <w:i/>
          <w:sz w:val="22"/>
          <w:szCs w:val="22"/>
        </w:rPr>
      </w:pPr>
      <w:r w:rsidRPr="00D44C63">
        <w:rPr>
          <w:rFonts w:ascii="Georgia" w:hAnsi="Georgia"/>
          <w:b/>
          <w:sz w:val="22"/>
          <w:szCs w:val="22"/>
        </w:rPr>
        <w:t xml:space="preserve">Contexte, </w:t>
      </w:r>
      <w:r w:rsidR="00D44C63" w:rsidRPr="00D44C63">
        <w:rPr>
          <w:rFonts w:ascii="Georgia" w:hAnsi="Georgia"/>
          <w:b/>
          <w:sz w:val="22"/>
          <w:szCs w:val="22"/>
        </w:rPr>
        <w:t xml:space="preserve">historique, </w:t>
      </w:r>
      <w:r w:rsidR="00907D08">
        <w:rPr>
          <w:rFonts w:ascii="Georgia" w:hAnsi="Georgia"/>
          <w:b/>
          <w:sz w:val="22"/>
          <w:szCs w:val="22"/>
        </w:rPr>
        <w:t>analyse des besoins :</w:t>
      </w:r>
    </w:p>
    <w:p w:rsidR="00D44C63" w:rsidRDefault="00D44C63" w:rsidP="003D69D6">
      <w:pPr>
        <w:pStyle w:val="western"/>
        <w:spacing w:beforeLines="100" w:before="240" w:beforeAutospacing="0" w:after="0"/>
        <w:jc w:val="both"/>
        <w:rPr>
          <w:rFonts w:ascii="Georgia" w:hAnsi="Georgia"/>
          <w:sz w:val="22"/>
          <w:szCs w:val="22"/>
        </w:rPr>
      </w:pPr>
    </w:p>
    <w:p w:rsidR="00D44C63" w:rsidRPr="00D44C63" w:rsidRDefault="00D44C63" w:rsidP="003D69D6">
      <w:pPr>
        <w:pStyle w:val="western"/>
        <w:spacing w:beforeLines="100" w:before="240" w:beforeAutospacing="0" w:after="0"/>
        <w:jc w:val="both"/>
        <w:rPr>
          <w:rFonts w:ascii="Georgia" w:hAnsi="Georgia"/>
          <w:sz w:val="32"/>
          <w:szCs w:val="32"/>
        </w:rPr>
      </w:pPr>
    </w:p>
    <w:p w:rsidR="00CC25AE" w:rsidRPr="00225FF3" w:rsidRDefault="00CC25AE" w:rsidP="00D44C63">
      <w:pPr>
        <w:pStyle w:val="NormalWeb"/>
        <w:spacing w:beforeLines="100" w:before="240" w:beforeAutospacing="0"/>
        <w:rPr>
          <w:rFonts w:ascii="Georgia" w:hAnsi="Georgia"/>
          <w:b/>
          <w:sz w:val="22"/>
          <w:szCs w:val="22"/>
        </w:rPr>
      </w:pPr>
      <w:r w:rsidRPr="00225FF3">
        <w:rPr>
          <w:rFonts w:ascii="Georgia" w:hAnsi="Georgia"/>
          <w:b/>
          <w:sz w:val="22"/>
          <w:szCs w:val="22"/>
        </w:rPr>
        <w:t xml:space="preserve">Filière(s) visée(s) : </w:t>
      </w:r>
    </w:p>
    <w:p w:rsidR="00D44C63" w:rsidRPr="00225FF3" w:rsidRDefault="00D44C63" w:rsidP="00D44C63">
      <w:pPr>
        <w:pStyle w:val="western"/>
        <w:spacing w:before="0" w:beforeAutospacing="0" w:after="0"/>
        <w:rPr>
          <w:rFonts w:ascii="Georgia" w:hAnsi="Georgia"/>
          <w:sz w:val="22"/>
          <w:szCs w:val="22"/>
        </w:rPr>
        <w:sectPr w:rsidR="00D44C63" w:rsidRPr="00225FF3">
          <w:headerReference w:type="default" r:id="rId21"/>
          <w:pgSz w:w="11906" w:h="16838"/>
          <w:pgMar w:top="1417" w:right="1417" w:bottom="1417" w:left="1417" w:header="708" w:footer="708" w:gutter="0"/>
          <w:cols w:space="708"/>
          <w:docGrid w:linePitch="360"/>
        </w:sectPr>
      </w:pPr>
    </w:p>
    <w:p w:rsidR="00D44C63" w:rsidRPr="00225FF3" w:rsidRDefault="00623735" w:rsidP="00D44C63">
      <w:pPr>
        <w:pStyle w:val="western"/>
        <w:spacing w:before="0" w:beforeAutospacing="0" w:after="0"/>
      </w:pPr>
      <w:sdt>
        <w:sdtPr>
          <w:rPr>
            <w:rFonts w:ascii="Georgia" w:hAnsi="Georgia"/>
            <w:sz w:val="22"/>
            <w:szCs w:val="22"/>
          </w:rPr>
          <w:id w:val="1798101995"/>
          <w14:checkbox>
            <w14:checked w14:val="0"/>
            <w14:checkedState w14:val="2612" w14:font="MS Gothic"/>
            <w14:uncheckedState w14:val="2610" w14:font="MS Gothic"/>
          </w14:checkbox>
        </w:sdtPr>
        <w:sdtEndPr/>
        <w:sdtContent>
          <w:r w:rsidR="003929FD" w:rsidRPr="00225FF3">
            <w:rPr>
              <w:rFonts w:ascii="MS Gothic" w:eastAsia="MS Gothic" w:hAnsi="MS Gothic" w:hint="eastAsia"/>
              <w:sz w:val="22"/>
              <w:szCs w:val="22"/>
            </w:rPr>
            <w:t>☐</w:t>
          </w:r>
        </w:sdtContent>
      </w:sdt>
      <w:r w:rsidR="00D44C63" w:rsidRPr="00225FF3">
        <w:rPr>
          <w:rFonts w:ascii="Georgia" w:hAnsi="Georgia"/>
          <w:sz w:val="22"/>
          <w:szCs w:val="22"/>
        </w:rPr>
        <w:t>Alimentaire</w:t>
      </w:r>
    </w:p>
    <w:p w:rsidR="00D44C63" w:rsidRPr="00225FF3" w:rsidRDefault="00623735" w:rsidP="00D44C63">
      <w:pPr>
        <w:pStyle w:val="western"/>
        <w:spacing w:before="0" w:beforeAutospacing="0" w:after="0"/>
      </w:pPr>
      <w:sdt>
        <w:sdtPr>
          <w:rPr>
            <w:rFonts w:ascii="Georgia" w:hAnsi="Georgia"/>
            <w:sz w:val="22"/>
            <w:szCs w:val="22"/>
          </w:rPr>
          <w:id w:val="561296896"/>
          <w14:checkbox>
            <w14:checked w14:val="0"/>
            <w14:checkedState w14:val="2612" w14:font="MS Gothic"/>
            <w14:uncheckedState w14:val="2610" w14:font="MS Gothic"/>
          </w14:checkbox>
        </w:sdtPr>
        <w:sdtEndPr/>
        <w:sdtContent>
          <w:r w:rsidR="00D44C63" w:rsidRPr="00225FF3">
            <w:rPr>
              <w:rFonts w:ascii="MS Gothic" w:eastAsia="MS Gothic" w:hAnsi="MS Gothic" w:hint="eastAsia"/>
              <w:sz w:val="22"/>
              <w:szCs w:val="22"/>
            </w:rPr>
            <w:t>☐</w:t>
          </w:r>
        </w:sdtContent>
      </w:sdt>
      <w:r w:rsidR="00D44C63" w:rsidRPr="00225FF3">
        <w:rPr>
          <w:rFonts w:ascii="Georgia" w:hAnsi="Georgia"/>
          <w:sz w:val="22"/>
          <w:szCs w:val="22"/>
        </w:rPr>
        <w:t>Naval-nautisme</w:t>
      </w:r>
    </w:p>
    <w:p w:rsidR="00D44C63" w:rsidRPr="00225FF3" w:rsidRDefault="00623735" w:rsidP="00D44C63">
      <w:pPr>
        <w:pStyle w:val="western"/>
        <w:spacing w:before="0" w:beforeAutospacing="0" w:after="0"/>
      </w:pPr>
      <w:sdt>
        <w:sdtPr>
          <w:rPr>
            <w:rFonts w:ascii="Georgia" w:hAnsi="Georgia"/>
            <w:sz w:val="22"/>
            <w:szCs w:val="22"/>
          </w:rPr>
          <w:id w:val="-2076494377"/>
          <w14:checkbox>
            <w14:checked w14:val="0"/>
            <w14:checkedState w14:val="2612" w14:font="MS Gothic"/>
            <w14:uncheckedState w14:val="2610" w14:font="MS Gothic"/>
          </w14:checkbox>
        </w:sdtPr>
        <w:sdtEndPr/>
        <w:sdtContent>
          <w:r w:rsidR="00D44C63" w:rsidRPr="00225FF3">
            <w:rPr>
              <w:rFonts w:ascii="MS Gothic" w:eastAsia="MS Gothic" w:hAnsi="MS Gothic" w:hint="eastAsia"/>
              <w:sz w:val="22"/>
              <w:szCs w:val="22"/>
            </w:rPr>
            <w:t>☐</w:t>
          </w:r>
        </w:sdtContent>
      </w:sdt>
      <w:r w:rsidR="00D44C63" w:rsidRPr="00225FF3">
        <w:rPr>
          <w:rFonts w:ascii="Georgia" w:hAnsi="Georgia"/>
          <w:sz w:val="22"/>
          <w:szCs w:val="22"/>
        </w:rPr>
        <w:t>Tourisme</w:t>
      </w:r>
    </w:p>
    <w:p w:rsidR="00D44C63" w:rsidRPr="00225FF3" w:rsidRDefault="00623735" w:rsidP="00D44C63">
      <w:pPr>
        <w:pStyle w:val="western"/>
        <w:spacing w:before="0" w:beforeAutospacing="0" w:after="0"/>
      </w:pPr>
      <w:sdt>
        <w:sdtPr>
          <w:rPr>
            <w:rFonts w:ascii="Georgia" w:hAnsi="Georgia"/>
            <w:sz w:val="22"/>
            <w:szCs w:val="22"/>
          </w:rPr>
          <w:id w:val="-947385616"/>
          <w14:checkbox>
            <w14:checked w14:val="0"/>
            <w14:checkedState w14:val="2612" w14:font="MS Gothic"/>
            <w14:uncheckedState w14:val="2610" w14:font="MS Gothic"/>
          </w14:checkbox>
        </w:sdtPr>
        <w:sdtEndPr/>
        <w:sdtContent>
          <w:r w:rsidR="00D44C63" w:rsidRPr="00225FF3">
            <w:rPr>
              <w:rFonts w:ascii="MS Gothic" w:eastAsia="MS Gothic" w:hAnsi="MS Gothic" w:hint="eastAsia"/>
              <w:sz w:val="22"/>
              <w:szCs w:val="22"/>
            </w:rPr>
            <w:t>☐</w:t>
          </w:r>
        </w:sdtContent>
      </w:sdt>
      <w:r w:rsidR="00D44C63" w:rsidRPr="00225FF3">
        <w:rPr>
          <w:rFonts w:ascii="Georgia" w:hAnsi="Georgia"/>
          <w:sz w:val="22"/>
          <w:szCs w:val="22"/>
        </w:rPr>
        <w:t>Biotechnologies</w:t>
      </w:r>
    </w:p>
    <w:p w:rsidR="00D44C63" w:rsidRPr="00225FF3" w:rsidRDefault="00623735" w:rsidP="00D44C63">
      <w:pPr>
        <w:pStyle w:val="western"/>
        <w:spacing w:before="0" w:beforeAutospacing="0" w:after="0"/>
      </w:pPr>
      <w:sdt>
        <w:sdtPr>
          <w:rPr>
            <w:rFonts w:ascii="Georgia" w:hAnsi="Georgia"/>
            <w:sz w:val="22"/>
            <w:szCs w:val="22"/>
          </w:rPr>
          <w:id w:val="-248428808"/>
          <w14:checkbox>
            <w14:checked w14:val="0"/>
            <w14:checkedState w14:val="2612" w14:font="MS Gothic"/>
            <w14:uncheckedState w14:val="2610" w14:font="MS Gothic"/>
          </w14:checkbox>
        </w:sdtPr>
        <w:sdtEndPr/>
        <w:sdtContent>
          <w:r w:rsidR="00D44C63" w:rsidRPr="00225FF3">
            <w:rPr>
              <w:rFonts w:ascii="MS Gothic" w:eastAsia="MS Gothic" w:hAnsi="MS Gothic" w:hint="eastAsia"/>
              <w:sz w:val="22"/>
              <w:szCs w:val="22"/>
            </w:rPr>
            <w:t>☐</w:t>
          </w:r>
        </w:sdtContent>
      </w:sdt>
      <w:r w:rsidR="00D44C63" w:rsidRPr="00225FF3">
        <w:rPr>
          <w:rFonts w:ascii="Georgia" w:hAnsi="Georgia"/>
          <w:sz w:val="22"/>
          <w:szCs w:val="22"/>
        </w:rPr>
        <w:t>Véhicules et mobilité</w:t>
      </w:r>
    </w:p>
    <w:p w:rsidR="00D44C63" w:rsidRPr="00225FF3" w:rsidRDefault="00623735" w:rsidP="00D44C63">
      <w:pPr>
        <w:pStyle w:val="western"/>
        <w:spacing w:before="0" w:beforeAutospacing="0" w:after="0"/>
        <w:ind w:left="170" w:hanging="170"/>
      </w:pPr>
      <w:sdt>
        <w:sdtPr>
          <w:rPr>
            <w:rFonts w:ascii="Georgia" w:hAnsi="Georgia"/>
            <w:sz w:val="22"/>
            <w:szCs w:val="22"/>
          </w:rPr>
          <w:id w:val="-140736550"/>
          <w14:checkbox>
            <w14:checked w14:val="0"/>
            <w14:checkedState w14:val="2612" w14:font="MS Gothic"/>
            <w14:uncheckedState w14:val="2610" w14:font="MS Gothic"/>
          </w14:checkbox>
        </w:sdtPr>
        <w:sdtEndPr/>
        <w:sdtContent>
          <w:r w:rsidR="00D44C63" w:rsidRPr="00225FF3">
            <w:rPr>
              <w:rFonts w:ascii="MS Gothic" w:eastAsia="MS Gothic" w:hAnsi="MS Gothic" w:hint="eastAsia"/>
              <w:sz w:val="22"/>
              <w:szCs w:val="22"/>
            </w:rPr>
            <w:t>☐</w:t>
          </w:r>
        </w:sdtContent>
      </w:sdt>
      <w:r w:rsidR="00D44C63" w:rsidRPr="00225FF3">
        <w:rPr>
          <w:rFonts w:ascii="Georgia" w:hAnsi="Georgia"/>
          <w:sz w:val="22"/>
          <w:szCs w:val="22"/>
        </w:rPr>
        <w:t>Energies marines renouvelables</w:t>
      </w:r>
    </w:p>
    <w:p w:rsidR="00D44C63" w:rsidRPr="00225FF3" w:rsidRDefault="00623735" w:rsidP="00D44C63">
      <w:pPr>
        <w:pStyle w:val="western"/>
        <w:spacing w:before="0" w:beforeAutospacing="0" w:after="0"/>
        <w:ind w:left="170" w:hanging="170"/>
      </w:pPr>
      <w:sdt>
        <w:sdtPr>
          <w:rPr>
            <w:rFonts w:ascii="Georgia" w:hAnsi="Georgia"/>
            <w:sz w:val="22"/>
            <w:szCs w:val="22"/>
          </w:rPr>
          <w:id w:val="178089926"/>
          <w14:checkbox>
            <w14:checked w14:val="0"/>
            <w14:checkedState w14:val="2612" w14:font="MS Gothic"/>
            <w14:uncheckedState w14:val="2610" w14:font="MS Gothic"/>
          </w14:checkbox>
        </w:sdtPr>
        <w:sdtEndPr/>
        <w:sdtContent>
          <w:r w:rsidR="00D44C63" w:rsidRPr="00225FF3">
            <w:rPr>
              <w:rFonts w:ascii="MS Gothic" w:eastAsia="MS Gothic" w:hAnsi="MS Gothic" w:hint="eastAsia"/>
              <w:sz w:val="22"/>
              <w:szCs w:val="22"/>
            </w:rPr>
            <w:t>☐</w:t>
          </w:r>
        </w:sdtContent>
      </w:sdt>
      <w:r w:rsidR="00D44C63" w:rsidRPr="00225FF3">
        <w:rPr>
          <w:rFonts w:ascii="Georgia" w:hAnsi="Georgia"/>
          <w:sz w:val="22"/>
          <w:szCs w:val="22"/>
        </w:rPr>
        <w:t>Défense et sécurité</w:t>
      </w:r>
    </w:p>
    <w:p w:rsidR="00D44C63" w:rsidRPr="00225FF3" w:rsidRDefault="00623735" w:rsidP="00D44C63">
      <w:pPr>
        <w:pStyle w:val="western"/>
        <w:spacing w:before="0" w:beforeAutospacing="0" w:after="0"/>
        <w:ind w:left="170" w:hanging="170"/>
      </w:pPr>
      <w:sdt>
        <w:sdtPr>
          <w:rPr>
            <w:rFonts w:ascii="Georgia" w:hAnsi="Georgia"/>
            <w:sz w:val="22"/>
            <w:szCs w:val="22"/>
          </w:rPr>
          <w:id w:val="1551028715"/>
          <w14:checkbox>
            <w14:checked w14:val="0"/>
            <w14:checkedState w14:val="2612" w14:font="MS Gothic"/>
            <w14:uncheckedState w14:val="2610" w14:font="MS Gothic"/>
          </w14:checkbox>
        </w:sdtPr>
        <w:sdtEndPr/>
        <w:sdtContent>
          <w:r w:rsidR="00D44C63" w:rsidRPr="00225FF3">
            <w:rPr>
              <w:rFonts w:ascii="MS Gothic" w:eastAsia="MS Gothic" w:hAnsi="MS Gothic" w:hint="eastAsia"/>
              <w:sz w:val="22"/>
              <w:szCs w:val="22"/>
            </w:rPr>
            <w:t>☐</w:t>
          </w:r>
        </w:sdtContent>
      </w:sdt>
      <w:r w:rsidR="00D44C63" w:rsidRPr="00225FF3">
        <w:rPr>
          <w:rFonts w:ascii="Georgia" w:hAnsi="Georgia"/>
          <w:sz w:val="22"/>
          <w:szCs w:val="22"/>
        </w:rPr>
        <w:t>Eco-activités</w:t>
      </w:r>
    </w:p>
    <w:p w:rsidR="00D44C63" w:rsidRPr="00225FF3" w:rsidRDefault="00623735" w:rsidP="00D44C63">
      <w:pPr>
        <w:pStyle w:val="western"/>
        <w:spacing w:before="0" w:beforeAutospacing="0" w:after="0"/>
        <w:ind w:left="170" w:hanging="170"/>
      </w:pPr>
      <w:sdt>
        <w:sdtPr>
          <w:rPr>
            <w:rFonts w:ascii="Georgia" w:hAnsi="Georgia"/>
            <w:sz w:val="22"/>
            <w:szCs w:val="22"/>
          </w:rPr>
          <w:id w:val="-1975824597"/>
          <w14:checkbox>
            <w14:checked w14:val="0"/>
            <w14:checkedState w14:val="2612" w14:font="MS Gothic"/>
            <w14:uncheckedState w14:val="2610" w14:font="MS Gothic"/>
          </w14:checkbox>
        </w:sdtPr>
        <w:sdtEndPr/>
        <w:sdtContent>
          <w:r w:rsidR="00FE6D23" w:rsidRPr="00225FF3">
            <w:rPr>
              <w:rFonts w:ascii="MS Gothic" w:eastAsia="MS Gothic" w:hAnsi="MS Gothic" w:hint="eastAsia"/>
              <w:sz w:val="22"/>
              <w:szCs w:val="22"/>
            </w:rPr>
            <w:t>☐</w:t>
          </w:r>
        </w:sdtContent>
      </w:sdt>
      <w:r w:rsidR="00D44C63" w:rsidRPr="00225FF3">
        <w:rPr>
          <w:rFonts w:ascii="Georgia" w:hAnsi="Georgia"/>
          <w:sz w:val="22"/>
          <w:szCs w:val="22"/>
        </w:rPr>
        <w:t>Santé</w:t>
      </w:r>
    </w:p>
    <w:p w:rsidR="00FE6D23" w:rsidRPr="00225FF3" w:rsidRDefault="00623735" w:rsidP="00FE6D23">
      <w:pPr>
        <w:pStyle w:val="western"/>
        <w:spacing w:before="0" w:beforeAutospacing="0" w:after="0"/>
        <w:rPr>
          <w:rFonts w:ascii="Georgia" w:hAnsi="Georgia"/>
          <w:sz w:val="22"/>
          <w:szCs w:val="22"/>
        </w:rPr>
      </w:pPr>
      <w:sdt>
        <w:sdtPr>
          <w:rPr>
            <w:rFonts w:ascii="Georgia" w:hAnsi="Georgia"/>
            <w:sz w:val="22"/>
            <w:szCs w:val="22"/>
          </w:rPr>
          <w:id w:val="2026443771"/>
          <w14:checkbox>
            <w14:checked w14:val="0"/>
            <w14:checkedState w14:val="2612" w14:font="MS Gothic"/>
            <w14:uncheckedState w14:val="2610" w14:font="MS Gothic"/>
          </w14:checkbox>
        </w:sdtPr>
        <w:sdtEndPr/>
        <w:sdtContent>
          <w:r w:rsidR="00D44C63" w:rsidRPr="00225FF3">
            <w:rPr>
              <w:rFonts w:ascii="MS Gothic" w:eastAsia="MS Gothic" w:hAnsi="MS Gothic" w:hint="eastAsia"/>
              <w:sz w:val="22"/>
              <w:szCs w:val="22"/>
            </w:rPr>
            <w:t>☐</w:t>
          </w:r>
        </w:sdtContent>
      </w:sdt>
      <w:r w:rsidR="00D44C63" w:rsidRPr="00225FF3">
        <w:rPr>
          <w:rFonts w:ascii="Georgia" w:hAnsi="Georgia"/>
          <w:sz w:val="22"/>
          <w:szCs w:val="22"/>
        </w:rPr>
        <w:t xml:space="preserve">Bâtiment, </w:t>
      </w:r>
      <w:proofErr w:type="spellStart"/>
      <w:r w:rsidR="00D44C63" w:rsidRPr="00225FF3">
        <w:rPr>
          <w:rFonts w:ascii="Georgia" w:hAnsi="Georgia"/>
          <w:sz w:val="22"/>
          <w:szCs w:val="22"/>
        </w:rPr>
        <w:t>éco-construction</w:t>
      </w:r>
      <w:proofErr w:type="spellEnd"/>
      <w:r w:rsidR="00D44C63" w:rsidRPr="00225FF3">
        <w:rPr>
          <w:rFonts w:ascii="Georgia" w:hAnsi="Georgia"/>
          <w:sz w:val="22"/>
          <w:szCs w:val="22"/>
        </w:rPr>
        <w:t xml:space="preserve"> et éco-rénovation</w:t>
      </w:r>
      <w:r w:rsidR="00FE6D23" w:rsidRPr="00225FF3">
        <w:rPr>
          <w:rFonts w:ascii="Georgia" w:hAnsi="Georgia"/>
          <w:sz w:val="22"/>
          <w:szCs w:val="22"/>
        </w:rPr>
        <w:t xml:space="preserve"> </w:t>
      </w:r>
    </w:p>
    <w:p w:rsidR="00225FF3" w:rsidRPr="00225FF3" w:rsidRDefault="00623735" w:rsidP="00FE6D23">
      <w:pPr>
        <w:pStyle w:val="western"/>
        <w:spacing w:before="0" w:beforeAutospacing="0" w:after="0"/>
        <w:rPr>
          <w:rFonts w:ascii="Georgia" w:hAnsi="Georgia"/>
          <w:sz w:val="22"/>
          <w:szCs w:val="22"/>
        </w:rPr>
      </w:pPr>
      <w:sdt>
        <w:sdtPr>
          <w:rPr>
            <w:rFonts w:ascii="Georgia" w:hAnsi="Georgia"/>
            <w:sz w:val="22"/>
            <w:szCs w:val="22"/>
          </w:rPr>
          <w:id w:val="1037156892"/>
          <w14:checkbox>
            <w14:checked w14:val="0"/>
            <w14:checkedState w14:val="2612" w14:font="MS Gothic"/>
            <w14:uncheckedState w14:val="2610" w14:font="MS Gothic"/>
          </w14:checkbox>
        </w:sdtPr>
        <w:sdtEndPr/>
        <w:sdtContent>
          <w:r w:rsidR="00FE6D23" w:rsidRPr="00225FF3">
            <w:rPr>
              <w:rFonts w:ascii="MS Gothic" w:eastAsia="MS Gothic" w:hAnsi="MS Gothic" w:hint="eastAsia"/>
              <w:sz w:val="22"/>
              <w:szCs w:val="22"/>
            </w:rPr>
            <w:t>☐</w:t>
          </w:r>
        </w:sdtContent>
      </w:sdt>
      <w:r w:rsidR="00FE6D23" w:rsidRPr="00225FF3">
        <w:rPr>
          <w:rFonts w:ascii="Georgia" w:hAnsi="Georgia"/>
          <w:sz w:val="22"/>
          <w:szCs w:val="22"/>
        </w:rPr>
        <w:t>Industries culturelles et créatives</w:t>
      </w:r>
    </w:p>
    <w:p w:rsidR="00FE6D23" w:rsidRPr="00225FF3" w:rsidRDefault="00623735" w:rsidP="00FE6D23">
      <w:pPr>
        <w:pStyle w:val="western"/>
        <w:spacing w:before="0" w:beforeAutospacing="0" w:after="0"/>
        <w:rPr>
          <w:rFonts w:ascii="Georgia" w:hAnsi="Georgia"/>
          <w:sz w:val="22"/>
          <w:szCs w:val="22"/>
        </w:rPr>
      </w:pPr>
      <w:sdt>
        <w:sdtPr>
          <w:rPr>
            <w:rFonts w:ascii="Georgia" w:hAnsi="Georgia"/>
            <w:sz w:val="22"/>
            <w:szCs w:val="22"/>
          </w:rPr>
          <w:id w:val="-1913836377"/>
          <w14:checkbox>
            <w14:checked w14:val="0"/>
            <w14:checkedState w14:val="2612" w14:font="MS Gothic"/>
            <w14:uncheckedState w14:val="2610" w14:font="MS Gothic"/>
          </w14:checkbox>
        </w:sdtPr>
        <w:sdtEndPr/>
        <w:sdtContent>
          <w:r w:rsidR="00FE6D23" w:rsidRPr="00225FF3">
            <w:rPr>
              <w:rFonts w:ascii="MS Gothic" w:eastAsia="MS Gothic" w:hAnsi="MS Gothic" w:hint="eastAsia"/>
              <w:sz w:val="22"/>
              <w:szCs w:val="22"/>
            </w:rPr>
            <w:t>☐</w:t>
          </w:r>
        </w:sdtContent>
      </w:sdt>
      <w:r w:rsidR="00FE6D23" w:rsidRPr="00225FF3">
        <w:rPr>
          <w:rFonts w:ascii="Georgia" w:hAnsi="Georgia"/>
          <w:sz w:val="22"/>
          <w:szCs w:val="22"/>
        </w:rPr>
        <w:t xml:space="preserve">Infrastructures numériques </w:t>
      </w:r>
    </w:p>
    <w:p w:rsidR="00225FF3" w:rsidRPr="00225FF3" w:rsidRDefault="00225FF3" w:rsidP="00FE6D23">
      <w:pPr>
        <w:pStyle w:val="western"/>
        <w:spacing w:before="0" w:beforeAutospacing="0" w:after="0"/>
      </w:pPr>
      <w:r w:rsidRPr="00225FF3">
        <w:t>Autre(s)</w:t>
      </w:r>
      <w:r w:rsidR="00095BF9" w:rsidRPr="00225FF3">
        <w:t> :</w:t>
      </w:r>
      <w:r w:rsidR="00095BF9">
        <w:t xml:space="preserve"> …</w:t>
      </w:r>
      <w:r>
        <w:t>……………………………..</w:t>
      </w:r>
      <w:ins w:id="6" w:author="Sarah GUY" w:date="2019-06-19T16:16:00Z">
        <w:r w:rsidRPr="00225FF3">
          <w:t xml:space="preserve"> </w:t>
        </w:r>
      </w:ins>
    </w:p>
    <w:p w:rsidR="00FE6D23" w:rsidRPr="00FE6D23" w:rsidRDefault="00FE6D23" w:rsidP="00FE6D23">
      <w:pPr>
        <w:pStyle w:val="western"/>
        <w:spacing w:before="0" w:beforeAutospacing="0" w:after="0"/>
      </w:pPr>
      <w:r w:rsidRPr="00225FF3">
        <w:rPr>
          <w:rFonts w:ascii="Georgia" w:hAnsi="Georgia"/>
          <w:sz w:val="22"/>
          <w:szCs w:val="22"/>
        </w:rPr>
        <w:t xml:space="preserve"> </w:t>
      </w:r>
    </w:p>
    <w:p w:rsidR="00FE6D23" w:rsidRDefault="00FE6D23" w:rsidP="00FE6D23">
      <w:pPr>
        <w:pStyle w:val="western"/>
        <w:spacing w:before="0" w:beforeAutospacing="0" w:after="0"/>
        <w:rPr>
          <w:rFonts w:ascii="Georgia" w:hAnsi="Georgia"/>
          <w:sz w:val="22"/>
          <w:szCs w:val="22"/>
        </w:rPr>
      </w:pPr>
    </w:p>
    <w:p w:rsidR="00D44C63" w:rsidRDefault="00D44C63" w:rsidP="00D44C63">
      <w:pPr>
        <w:pStyle w:val="NormalWeb"/>
        <w:spacing w:beforeLines="100" w:before="240" w:beforeAutospacing="0"/>
        <w:rPr>
          <w:rFonts w:ascii="Georgia" w:hAnsi="Georgia"/>
        </w:rPr>
        <w:sectPr w:rsidR="00D44C63" w:rsidSect="00D44C63">
          <w:type w:val="continuous"/>
          <w:pgSz w:w="11906" w:h="16838"/>
          <w:pgMar w:top="1417" w:right="1417" w:bottom="1417" w:left="1417" w:header="708" w:footer="708" w:gutter="0"/>
          <w:cols w:num="2" w:space="708"/>
          <w:docGrid w:linePitch="360"/>
        </w:sectPr>
      </w:pPr>
    </w:p>
    <w:p w:rsidR="00EB2EDF" w:rsidRPr="007A1C00" w:rsidRDefault="00EB2EDF" w:rsidP="00D44C63">
      <w:pPr>
        <w:pStyle w:val="western"/>
        <w:spacing w:beforeLines="100" w:before="240" w:beforeAutospacing="0" w:after="0"/>
        <w:rPr>
          <w:rFonts w:ascii="Georgia" w:hAnsi="Georgia"/>
          <w:i/>
          <w:sz w:val="22"/>
          <w:szCs w:val="22"/>
        </w:rPr>
      </w:pPr>
      <w:r w:rsidRPr="00EB2EDF">
        <w:rPr>
          <w:rFonts w:ascii="Georgia" w:hAnsi="Georgia"/>
          <w:b/>
          <w:sz w:val="22"/>
          <w:szCs w:val="22"/>
        </w:rPr>
        <w:t>Etat de l’art, i</w:t>
      </w:r>
      <w:r w:rsidR="00CC25AE" w:rsidRPr="00EB2EDF">
        <w:rPr>
          <w:rFonts w:ascii="Georgia" w:hAnsi="Georgia"/>
          <w:b/>
          <w:sz w:val="22"/>
          <w:szCs w:val="22"/>
        </w:rPr>
        <w:t>dentification de la concurrence</w:t>
      </w:r>
      <w:r w:rsidR="00907D08">
        <w:rPr>
          <w:rFonts w:ascii="Georgia" w:hAnsi="Georgia"/>
          <w:sz w:val="22"/>
          <w:szCs w:val="22"/>
        </w:rPr>
        <w:t> :</w:t>
      </w:r>
    </w:p>
    <w:p w:rsidR="00CC25AE" w:rsidRPr="00D44C63" w:rsidRDefault="00CC25AE" w:rsidP="003D69D6">
      <w:pPr>
        <w:pStyle w:val="western"/>
        <w:spacing w:beforeLines="100" w:before="240" w:beforeAutospacing="0" w:after="0"/>
        <w:jc w:val="both"/>
        <w:rPr>
          <w:rFonts w:ascii="Georgia" w:hAnsi="Georgia"/>
        </w:rPr>
      </w:pPr>
      <w:r w:rsidRPr="00D44C63">
        <w:rPr>
          <w:rFonts w:ascii="Georgia" w:hAnsi="Georgia"/>
          <w:sz w:val="22"/>
          <w:szCs w:val="22"/>
        </w:rPr>
        <w:t xml:space="preserve"> </w:t>
      </w:r>
    </w:p>
    <w:p w:rsidR="00CC25AE" w:rsidRPr="00D44C63" w:rsidRDefault="00CC25AE" w:rsidP="003D69D6">
      <w:pPr>
        <w:pStyle w:val="western"/>
        <w:spacing w:beforeLines="100" w:before="240" w:beforeAutospacing="0" w:after="0"/>
        <w:jc w:val="both"/>
        <w:rPr>
          <w:rFonts w:ascii="Georgia" w:hAnsi="Georgia"/>
        </w:rPr>
      </w:pPr>
    </w:p>
    <w:p w:rsidR="005D0130" w:rsidRDefault="005D0130" w:rsidP="00C80691">
      <w:pPr>
        <w:pStyle w:val="Titre2"/>
      </w:pPr>
      <w:bookmarkStart w:id="7" w:name="__RefHeading___Toc446414064"/>
      <w:bookmarkEnd w:id="7"/>
    </w:p>
    <w:p w:rsidR="00CC25AE" w:rsidRPr="00D44C63" w:rsidRDefault="005D0130" w:rsidP="00C80691">
      <w:pPr>
        <w:pStyle w:val="Titre2"/>
      </w:pPr>
      <w:r>
        <w:t>2</w:t>
      </w:r>
      <w:r w:rsidR="00CC25AE" w:rsidRPr="00D44C63">
        <w:t>.2</w:t>
      </w:r>
      <w:r w:rsidR="00D44C63">
        <w:t xml:space="preserve"> </w:t>
      </w:r>
      <w:r w:rsidR="00EB2EDF">
        <w:t>Description</w:t>
      </w:r>
      <w:r w:rsidR="00CC25AE" w:rsidRPr="00D44C63">
        <w:t xml:space="preserve"> du projet</w:t>
      </w:r>
    </w:p>
    <w:p w:rsidR="00EB2EDF" w:rsidRPr="00EB2EDF" w:rsidRDefault="00EB2EDF" w:rsidP="00D44C63">
      <w:pPr>
        <w:pStyle w:val="western"/>
        <w:spacing w:beforeLines="100" w:before="240" w:beforeAutospacing="0" w:after="0"/>
        <w:rPr>
          <w:rFonts w:ascii="Georgia" w:hAnsi="Georgia"/>
          <w:sz w:val="22"/>
          <w:szCs w:val="22"/>
        </w:rPr>
      </w:pPr>
      <w:r>
        <w:rPr>
          <w:rFonts w:ascii="Georgia" w:hAnsi="Georgia"/>
          <w:b/>
          <w:sz w:val="22"/>
          <w:szCs w:val="22"/>
        </w:rPr>
        <w:t xml:space="preserve">Objectifs poursuivis : </w:t>
      </w:r>
      <w:r w:rsidRPr="00EB2EDF">
        <w:rPr>
          <w:rFonts w:ascii="Georgia" w:hAnsi="Georgia"/>
          <w:i/>
          <w:sz w:val="22"/>
          <w:szCs w:val="22"/>
        </w:rPr>
        <w:t>(1/2 page)</w:t>
      </w:r>
    </w:p>
    <w:p w:rsidR="00EB2EDF" w:rsidRPr="00EB2EDF" w:rsidRDefault="00EB2EDF" w:rsidP="003D69D6">
      <w:pPr>
        <w:pStyle w:val="western"/>
        <w:spacing w:beforeLines="100" w:before="240" w:beforeAutospacing="0" w:after="0"/>
        <w:jc w:val="both"/>
        <w:rPr>
          <w:rFonts w:ascii="Georgia" w:hAnsi="Georgia"/>
          <w:sz w:val="22"/>
          <w:szCs w:val="22"/>
        </w:rPr>
      </w:pPr>
    </w:p>
    <w:p w:rsidR="00EB2EDF" w:rsidRPr="00EB2EDF" w:rsidRDefault="00CC25AE" w:rsidP="00EB2EDF">
      <w:pPr>
        <w:spacing w:before="120"/>
        <w:jc w:val="both"/>
        <w:rPr>
          <w:rFonts w:ascii="Georgia" w:hAnsi="Georgia" w:cs="Calibri"/>
          <w:i/>
          <w:sz w:val="20"/>
          <w:szCs w:val="20"/>
        </w:rPr>
      </w:pPr>
      <w:r w:rsidRPr="00EB2EDF">
        <w:rPr>
          <w:rFonts w:ascii="Georgia" w:hAnsi="Georgia"/>
          <w:b/>
          <w:sz w:val="22"/>
          <w:szCs w:val="22"/>
        </w:rPr>
        <w:t>Description détaillée du projet</w:t>
      </w:r>
      <w:r w:rsidRPr="00D44C63">
        <w:rPr>
          <w:rFonts w:ascii="Georgia" w:hAnsi="Georgia"/>
          <w:sz w:val="22"/>
          <w:szCs w:val="22"/>
        </w:rPr>
        <w:t> </w:t>
      </w:r>
      <w:r w:rsidRPr="00EB2EDF">
        <w:rPr>
          <w:rFonts w:ascii="Georgia" w:hAnsi="Georgia"/>
          <w:sz w:val="22"/>
          <w:szCs w:val="22"/>
        </w:rPr>
        <w:t xml:space="preserve">: </w:t>
      </w:r>
      <w:r w:rsidR="00EB2EDF" w:rsidRPr="00EB2EDF">
        <w:rPr>
          <w:rFonts w:ascii="Georgia" w:hAnsi="Georgia" w:cs="Calibri"/>
          <w:sz w:val="22"/>
        </w:rPr>
        <w:t>(dont caractèr</w:t>
      </w:r>
      <w:r w:rsidR="00EB2EDF">
        <w:rPr>
          <w:rFonts w:ascii="Georgia" w:hAnsi="Georgia" w:cs="Calibri"/>
          <w:sz w:val="22"/>
        </w:rPr>
        <w:t xml:space="preserve">e innovant) </w:t>
      </w:r>
      <w:r w:rsidR="003C7987">
        <w:rPr>
          <w:rFonts w:ascii="Georgia" w:hAnsi="Georgia" w:cs="Calibri"/>
          <w:i/>
          <w:sz w:val="22"/>
        </w:rPr>
        <w:t>(5</w:t>
      </w:r>
      <w:r w:rsidR="00EB2EDF" w:rsidRPr="00EB2EDF">
        <w:rPr>
          <w:rFonts w:ascii="Georgia" w:hAnsi="Georgia" w:cs="Calibri"/>
          <w:i/>
          <w:sz w:val="22"/>
        </w:rPr>
        <w:t xml:space="preserve"> pages maximum)</w:t>
      </w:r>
      <w:r w:rsidR="00EB2EDF">
        <w:rPr>
          <w:rFonts w:ascii="Georgia" w:hAnsi="Georgia" w:cs="Calibri"/>
          <w:sz w:val="22"/>
        </w:rPr>
        <w:t xml:space="preserve"> </w:t>
      </w:r>
    </w:p>
    <w:p w:rsidR="00EB2EDF" w:rsidRPr="00EB2EDF" w:rsidRDefault="00EB2EDF" w:rsidP="00EB2EDF">
      <w:pPr>
        <w:jc w:val="both"/>
        <w:rPr>
          <w:rFonts w:ascii="Georgia" w:hAnsi="Georgia" w:cs="Calibri"/>
          <w:sz w:val="22"/>
        </w:rPr>
      </w:pPr>
      <w:r w:rsidRPr="00EB2EDF">
        <w:rPr>
          <w:rFonts w:ascii="Georgia" w:hAnsi="Georgia" w:cs="Calibri"/>
          <w:i/>
          <w:sz w:val="20"/>
          <w:szCs w:val="20"/>
        </w:rPr>
        <w:t>Prés</w:t>
      </w:r>
      <w:r>
        <w:rPr>
          <w:rFonts w:ascii="Georgia" w:hAnsi="Georgia" w:cs="Calibri"/>
          <w:i/>
          <w:sz w:val="20"/>
          <w:szCs w:val="20"/>
        </w:rPr>
        <w:t>enter le programme de travail ainsi que</w:t>
      </w:r>
      <w:r w:rsidRPr="00EB2EDF">
        <w:rPr>
          <w:rFonts w:ascii="Georgia" w:hAnsi="Georgia" w:cs="Calibri"/>
          <w:i/>
          <w:sz w:val="20"/>
          <w:szCs w:val="20"/>
        </w:rPr>
        <w:t xml:space="preserve"> la décomposition en tâches, en cohérence avec les objectifs visés.</w:t>
      </w:r>
      <w:r>
        <w:rPr>
          <w:rFonts w:ascii="Georgia" w:hAnsi="Georgia" w:cs="Calibri"/>
          <w:i/>
          <w:sz w:val="20"/>
          <w:szCs w:val="20"/>
        </w:rPr>
        <w:t xml:space="preserve"> </w:t>
      </w:r>
      <w:r w:rsidRPr="00EB2EDF">
        <w:rPr>
          <w:rFonts w:ascii="Georgia" w:hAnsi="Georgia" w:cs="Calibri"/>
          <w:i/>
          <w:sz w:val="20"/>
          <w:szCs w:val="20"/>
        </w:rPr>
        <w:t xml:space="preserve">Pour chaque tâche, décrire les objectifs, le rôle </w:t>
      </w:r>
      <w:r w:rsidR="003C7987">
        <w:rPr>
          <w:rFonts w:ascii="Georgia" w:hAnsi="Georgia" w:cs="Calibri"/>
          <w:i/>
          <w:sz w:val="20"/>
          <w:szCs w:val="20"/>
        </w:rPr>
        <w:t>de l’IRT et des sous-traitants éventuellement</w:t>
      </w:r>
      <w:r w:rsidRPr="00EB2EDF">
        <w:rPr>
          <w:rFonts w:ascii="Georgia" w:hAnsi="Georgia" w:cs="Calibri"/>
          <w:i/>
          <w:sz w:val="20"/>
          <w:szCs w:val="20"/>
        </w:rPr>
        <w:t xml:space="preserve"> impliqué</w:t>
      </w:r>
      <w:r w:rsidR="003C7987">
        <w:rPr>
          <w:rFonts w:ascii="Georgia" w:hAnsi="Georgia" w:cs="Calibri"/>
          <w:i/>
          <w:sz w:val="20"/>
          <w:szCs w:val="20"/>
        </w:rPr>
        <w:t>s et leur</w:t>
      </w:r>
      <w:r w:rsidRPr="00EB2EDF">
        <w:rPr>
          <w:rFonts w:ascii="Georgia" w:hAnsi="Georgia" w:cs="Calibri"/>
          <w:i/>
          <w:sz w:val="20"/>
          <w:szCs w:val="20"/>
        </w:rPr>
        <w:t xml:space="preserve"> contribution, le programme détaillé des travaux.</w:t>
      </w:r>
    </w:p>
    <w:p w:rsidR="00CC25AE" w:rsidRDefault="00CC25AE" w:rsidP="003D69D6">
      <w:pPr>
        <w:pStyle w:val="western"/>
        <w:spacing w:beforeLines="100" w:before="240" w:beforeAutospacing="0" w:after="0"/>
        <w:jc w:val="both"/>
        <w:rPr>
          <w:rFonts w:ascii="Georgia" w:hAnsi="Georgia"/>
          <w:sz w:val="22"/>
          <w:szCs w:val="22"/>
        </w:rPr>
      </w:pPr>
    </w:p>
    <w:p w:rsidR="00EB2EDF" w:rsidRDefault="00EB2EDF" w:rsidP="003D69D6">
      <w:pPr>
        <w:pStyle w:val="western"/>
        <w:spacing w:beforeLines="100" w:before="240" w:beforeAutospacing="0" w:after="0"/>
        <w:jc w:val="both"/>
        <w:rPr>
          <w:rFonts w:ascii="Georgia" w:hAnsi="Georgia"/>
          <w:sz w:val="22"/>
          <w:szCs w:val="22"/>
        </w:rPr>
      </w:pPr>
    </w:p>
    <w:p w:rsidR="00EB2EDF" w:rsidRPr="00D44C63" w:rsidRDefault="00EB2EDF" w:rsidP="003D69D6">
      <w:pPr>
        <w:pStyle w:val="western"/>
        <w:spacing w:beforeLines="100" w:before="240" w:beforeAutospacing="0" w:after="0"/>
        <w:jc w:val="both"/>
        <w:rPr>
          <w:rFonts w:ascii="Georgia" w:hAnsi="Georgia"/>
          <w:sz w:val="32"/>
          <w:szCs w:val="32"/>
        </w:rPr>
      </w:pPr>
    </w:p>
    <w:p w:rsidR="00CC25AE" w:rsidRDefault="00EB2EDF" w:rsidP="00D44C63">
      <w:pPr>
        <w:pStyle w:val="western"/>
        <w:spacing w:beforeLines="100" w:before="240" w:beforeAutospacing="0" w:after="0"/>
        <w:rPr>
          <w:rFonts w:ascii="Georgia" w:hAnsi="Georgia"/>
          <w:i/>
          <w:sz w:val="22"/>
          <w:szCs w:val="22"/>
        </w:rPr>
      </w:pPr>
      <w:r w:rsidRPr="00EB2EDF">
        <w:rPr>
          <w:rFonts w:ascii="Georgia" w:hAnsi="Georgia"/>
          <w:b/>
          <w:sz w:val="22"/>
          <w:szCs w:val="22"/>
        </w:rPr>
        <w:t xml:space="preserve">Produits/procédés/services envisagés et marché(s) visé(s) </w:t>
      </w:r>
      <w:r w:rsidR="00CC25AE" w:rsidRPr="00EB2EDF">
        <w:rPr>
          <w:rFonts w:ascii="Georgia" w:hAnsi="Georgia"/>
          <w:b/>
          <w:sz w:val="22"/>
          <w:szCs w:val="22"/>
        </w:rPr>
        <w:t>:</w:t>
      </w:r>
      <w:r>
        <w:rPr>
          <w:rFonts w:ascii="Georgia" w:hAnsi="Georgia"/>
          <w:sz w:val="22"/>
          <w:szCs w:val="22"/>
        </w:rPr>
        <w:t xml:space="preserve"> </w:t>
      </w:r>
      <w:r w:rsidRPr="00EB2EDF">
        <w:rPr>
          <w:rFonts w:ascii="Georgia" w:hAnsi="Georgia"/>
          <w:i/>
          <w:sz w:val="22"/>
          <w:szCs w:val="22"/>
        </w:rPr>
        <w:t>(1/2 page)</w:t>
      </w:r>
    </w:p>
    <w:p w:rsidR="00EB2EDF" w:rsidRDefault="00EB2EDF" w:rsidP="003D69D6">
      <w:pPr>
        <w:pStyle w:val="western"/>
        <w:spacing w:beforeLines="100" w:before="240" w:beforeAutospacing="0" w:after="0"/>
        <w:jc w:val="both"/>
        <w:rPr>
          <w:rFonts w:ascii="Georgia" w:hAnsi="Georgia"/>
        </w:rPr>
      </w:pPr>
    </w:p>
    <w:p w:rsidR="00DE2041" w:rsidRDefault="00DE2041" w:rsidP="003D69D6">
      <w:pPr>
        <w:pStyle w:val="western"/>
        <w:spacing w:beforeLines="100" w:before="240" w:beforeAutospacing="0" w:after="0"/>
        <w:jc w:val="both"/>
        <w:rPr>
          <w:rFonts w:ascii="Georgia" w:hAnsi="Georgia"/>
        </w:rPr>
      </w:pPr>
    </w:p>
    <w:p w:rsidR="00DE2041" w:rsidRPr="00EB2EDF" w:rsidRDefault="00DE2041" w:rsidP="003D69D6">
      <w:pPr>
        <w:pStyle w:val="western"/>
        <w:spacing w:beforeLines="100" w:before="240" w:beforeAutospacing="0" w:after="0"/>
        <w:jc w:val="both"/>
        <w:rPr>
          <w:rFonts w:ascii="Georgia" w:hAnsi="Georgia"/>
        </w:rPr>
      </w:pPr>
    </w:p>
    <w:p w:rsidR="00CF0103" w:rsidRPr="00CF0103" w:rsidRDefault="00CF0103" w:rsidP="00CF0103">
      <w:pPr>
        <w:spacing w:before="120"/>
        <w:jc w:val="both"/>
        <w:rPr>
          <w:rFonts w:ascii="Georgia" w:hAnsi="Georgia" w:cs="Calibri"/>
          <w:sz w:val="22"/>
        </w:rPr>
      </w:pPr>
      <w:bookmarkStart w:id="8" w:name="__RefHeading___Toc446414066"/>
      <w:bookmarkEnd w:id="8"/>
      <w:r w:rsidRPr="00CF0103">
        <w:rPr>
          <w:rFonts w:ascii="Georgia" w:hAnsi="Georgia" w:cs="Calibri"/>
          <w:b/>
          <w:sz w:val="22"/>
        </w:rPr>
        <w:t>Calendrier prévisionnel</w:t>
      </w:r>
      <w:r>
        <w:rPr>
          <w:rFonts w:ascii="Georgia" w:hAnsi="Georgia" w:cs="Calibri"/>
          <w:sz w:val="22"/>
        </w:rPr>
        <w:t> :</w:t>
      </w:r>
      <w:r w:rsidRPr="00CF0103">
        <w:rPr>
          <w:rFonts w:ascii="Georgia" w:hAnsi="Georgia" w:cs="Calibri"/>
          <w:sz w:val="22"/>
        </w:rPr>
        <w:t xml:space="preserve"> </w:t>
      </w:r>
    </w:p>
    <w:p w:rsidR="00CF0103" w:rsidRPr="00CF0103" w:rsidRDefault="00CF0103" w:rsidP="00CF0103">
      <w:pPr>
        <w:spacing w:before="120"/>
        <w:jc w:val="both"/>
        <w:rPr>
          <w:rFonts w:ascii="Georgia" w:hAnsi="Georgia"/>
        </w:rPr>
      </w:pPr>
      <w:r w:rsidRPr="00CF0103">
        <w:rPr>
          <w:rFonts w:ascii="Georgia" w:hAnsi="Georgia" w:cs="Calibri"/>
          <w:sz w:val="22"/>
        </w:rPr>
        <w:t>Durée :</w:t>
      </w:r>
      <w:r w:rsidRPr="00CF0103">
        <w:rPr>
          <w:rFonts w:ascii="Georgia" w:hAnsi="Georgia" w:cs="Calibri"/>
          <w:sz w:val="22"/>
        </w:rPr>
        <w:tab/>
      </w:r>
      <w:r w:rsidRPr="00CF0103">
        <w:rPr>
          <w:rFonts w:ascii="Georgia" w:hAnsi="Georgia" w:cs="Calibri"/>
          <w:sz w:val="22"/>
        </w:rPr>
        <w:tab/>
      </w:r>
      <w:r w:rsidRPr="00CF0103">
        <w:rPr>
          <w:rFonts w:ascii="Georgia" w:hAnsi="Georgia" w:cs="Calibri"/>
          <w:sz w:val="22"/>
        </w:rPr>
        <w:tab/>
        <w:t xml:space="preserve">Date de démarrage : </w:t>
      </w:r>
      <w:r w:rsidRPr="00CF0103">
        <w:rPr>
          <w:rFonts w:ascii="Georgia" w:hAnsi="Georgia" w:cs="Calibri"/>
          <w:sz w:val="22"/>
        </w:rPr>
        <w:tab/>
      </w:r>
      <w:r w:rsidRPr="00CF0103">
        <w:rPr>
          <w:rFonts w:ascii="Georgia" w:hAnsi="Georgia" w:cs="Calibri"/>
          <w:sz w:val="22"/>
        </w:rPr>
        <w:tab/>
      </w:r>
      <w:r w:rsidRPr="00CF0103">
        <w:rPr>
          <w:rFonts w:ascii="Georgia" w:hAnsi="Georgia" w:cs="Calibri"/>
          <w:sz w:val="22"/>
        </w:rPr>
        <w:tab/>
      </w:r>
      <w:r w:rsidRPr="00CF0103">
        <w:rPr>
          <w:rFonts w:ascii="Georgia" w:hAnsi="Georgia" w:cs="Calibri"/>
          <w:sz w:val="22"/>
        </w:rPr>
        <w:tab/>
      </w:r>
    </w:p>
    <w:p w:rsidR="00CF0103" w:rsidRDefault="00CF0103" w:rsidP="00CF0103">
      <w:pPr>
        <w:jc w:val="both"/>
        <w:rPr>
          <w:rFonts w:ascii="Georgia" w:hAnsi="Georgia"/>
        </w:rPr>
      </w:pPr>
    </w:p>
    <w:p w:rsidR="00A82B28" w:rsidRPr="00223C19" w:rsidRDefault="00A82B28" w:rsidP="00CF0103">
      <w:pPr>
        <w:jc w:val="both"/>
        <w:rPr>
          <w:rFonts w:ascii="Georgia" w:hAnsi="Georgia"/>
          <w:sz w:val="22"/>
          <w:szCs w:val="22"/>
        </w:rPr>
      </w:pPr>
      <w:r w:rsidRPr="00223C19">
        <w:rPr>
          <w:rFonts w:ascii="Georgia" w:hAnsi="Georgia"/>
          <w:sz w:val="22"/>
          <w:szCs w:val="22"/>
        </w:rPr>
        <w:t>Phasage du projet (</w:t>
      </w:r>
      <w:r>
        <w:rPr>
          <w:rFonts w:ascii="Georgia" w:hAnsi="Georgia"/>
          <w:sz w:val="22"/>
          <w:szCs w:val="22"/>
        </w:rPr>
        <w:t>un diagramme type GANTT peut être annexé au dossier) :</w:t>
      </w:r>
    </w:p>
    <w:p w:rsidR="00CC25AE" w:rsidRPr="00D44C63" w:rsidRDefault="00CC25AE" w:rsidP="00D44C63">
      <w:pPr>
        <w:pStyle w:val="western"/>
        <w:spacing w:beforeLines="100" w:before="240" w:beforeAutospacing="0" w:after="0"/>
        <w:rPr>
          <w:rFonts w:ascii="Georgia" w:hAnsi="Georgia"/>
        </w:rPr>
      </w:pPr>
    </w:p>
    <w:p w:rsidR="00CC25AE" w:rsidRPr="003D69D6" w:rsidRDefault="005D0130" w:rsidP="00C80691">
      <w:pPr>
        <w:pStyle w:val="Titre2"/>
      </w:pPr>
      <w:bookmarkStart w:id="9" w:name="__RefHeading___Toc446414067"/>
      <w:bookmarkEnd w:id="9"/>
      <w:r>
        <w:t>2</w:t>
      </w:r>
      <w:r w:rsidR="00901D6C">
        <w:t>.3</w:t>
      </w:r>
      <w:r w:rsidR="00CF0103" w:rsidRPr="003D69D6">
        <w:t xml:space="preserve"> </w:t>
      </w:r>
      <w:r w:rsidR="00CC25AE" w:rsidRPr="003D69D6">
        <w:t>Description du partenariat</w:t>
      </w:r>
    </w:p>
    <w:p w:rsidR="005D0130" w:rsidRDefault="005D0130" w:rsidP="00AB4322">
      <w:pPr>
        <w:pStyle w:val="western"/>
        <w:spacing w:before="0" w:beforeAutospacing="0" w:after="0"/>
        <w:rPr>
          <w:rFonts w:ascii="Georgia" w:hAnsi="Georgia"/>
          <w:i/>
          <w:sz w:val="22"/>
          <w:szCs w:val="22"/>
        </w:rPr>
      </w:pPr>
      <w:r>
        <w:rPr>
          <w:rFonts w:ascii="Georgia" w:hAnsi="Georgia"/>
          <w:b/>
          <w:sz w:val="22"/>
          <w:szCs w:val="22"/>
        </w:rPr>
        <w:t xml:space="preserve">Type de collaboration </w:t>
      </w:r>
      <w:r w:rsidRPr="005D0130">
        <w:rPr>
          <w:rFonts w:ascii="Georgia" w:hAnsi="Georgia"/>
          <w:b/>
          <w:sz w:val="22"/>
          <w:szCs w:val="22"/>
        </w:rPr>
        <w:t>avec b&lt;&gt;com</w:t>
      </w:r>
      <w:r>
        <w:rPr>
          <w:rFonts w:ascii="Georgia" w:hAnsi="Georgia"/>
          <w:b/>
          <w:sz w:val="22"/>
          <w:szCs w:val="22"/>
        </w:rPr>
        <w:t xml:space="preserve"> : </w:t>
      </w:r>
      <w:r w:rsidRPr="00EB2EDF">
        <w:rPr>
          <w:rFonts w:ascii="Georgia" w:hAnsi="Georgia"/>
          <w:i/>
          <w:sz w:val="22"/>
          <w:szCs w:val="22"/>
        </w:rPr>
        <w:t>(1/2 page)</w:t>
      </w:r>
    </w:p>
    <w:p w:rsidR="005D0130" w:rsidRPr="00AB4322" w:rsidRDefault="005D0130" w:rsidP="00AB4322">
      <w:pPr>
        <w:widowControl w:val="0"/>
        <w:jc w:val="both"/>
        <w:rPr>
          <w:rFonts w:ascii="Georgia" w:hAnsi="Georgia"/>
          <w:b/>
          <w:i/>
          <w:sz w:val="20"/>
          <w:szCs w:val="22"/>
        </w:rPr>
      </w:pPr>
      <w:r w:rsidRPr="00AB4322">
        <w:rPr>
          <w:rFonts w:ascii="Georgia" w:hAnsi="Georgia" w:cs="Georgia"/>
          <w:i/>
          <w:sz w:val="20"/>
          <w:szCs w:val="22"/>
        </w:rPr>
        <w:t>(</w:t>
      </w:r>
      <w:r w:rsidR="00AB4322" w:rsidRPr="00AB4322">
        <w:rPr>
          <w:rFonts w:ascii="Georgia" w:hAnsi="Georgia" w:cs="Georgia"/>
          <w:i/>
          <w:sz w:val="20"/>
          <w:szCs w:val="22"/>
        </w:rPr>
        <w:t xml:space="preserve">3 objectifs possibles : </w:t>
      </w:r>
      <w:r w:rsidRPr="00AB4322">
        <w:rPr>
          <w:rFonts w:ascii="Georgia" w:hAnsi="Georgia" w:cs="Georgia"/>
          <w:i/>
          <w:sz w:val="20"/>
          <w:szCs w:val="22"/>
        </w:rPr>
        <w:t>intégrer d’une brique technologique / lever un ou des verrous technologiques  ou d’usage / réaliser des tests d’usage ou des expérimentations sur les plateformes)</w:t>
      </w:r>
    </w:p>
    <w:p w:rsidR="005D0130" w:rsidRDefault="005D0130" w:rsidP="005D0130">
      <w:pPr>
        <w:pStyle w:val="western"/>
        <w:spacing w:beforeLines="100" w:before="240" w:beforeAutospacing="0" w:after="0"/>
        <w:rPr>
          <w:rFonts w:ascii="Georgia" w:hAnsi="Georgia"/>
          <w:b/>
          <w:sz w:val="22"/>
          <w:szCs w:val="22"/>
        </w:rPr>
      </w:pPr>
    </w:p>
    <w:p w:rsidR="005D0130" w:rsidRDefault="005D0130" w:rsidP="005D0130">
      <w:pPr>
        <w:pStyle w:val="western"/>
        <w:spacing w:beforeLines="100" w:before="240" w:beforeAutospacing="0" w:after="0"/>
        <w:rPr>
          <w:rFonts w:ascii="Georgia" w:hAnsi="Georgia"/>
          <w:b/>
          <w:sz w:val="22"/>
          <w:szCs w:val="22"/>
        </w:rPr>
      </w:pPr>
    </w:p>
    <w:p w:rsidR="00CC25AE" w:rsidRPr="005D0130" w:rsidRDefault="005D0130" w:rsidP="005D0130">
      <w:pPr>
        <w:pStyle w:val="western"/>
        <w:spacing w:beforeLines="100" w:before="240" w:beforeAutospacing="0" w:after="0"/>
        <w:rPr>
          <w:rFonts w:ascii="Georgia" w:hAnsi="Georgia"/>
          <w:b/>
          <w:sz w:val="22"/>
          <w:szCs w:val="22"/>
        </w:rPr>
      </w:pPr>
      <w:r w:rsidRPr="005D0130">
        <w:rPr>
          <w:rFonts w:ascii="Georgia" w:hAnsi="Georgia"/>
          <w:b/>
          <w:sz w:val="22"/>
          <w:szCs w:val="22"/>
        </w:rPr>
        <w:t>Intérêt de la collaboration avec b&lt;&gt;com</w:t>
      </w:r>
      <w:r>
        <w:rPr>
          <w:rFonts w:ascii="Georgia" w:hAnsi="Georgia"/>
          <w:b/>
          <w:sz w:val="22"/>
          <w:szCs w:val="22"/>
        </w:rPr>
        <w:t xml:space="preserve"> : </w:t>
      </w:r>
      <w:r w:rsidRPr="00EB2EDF">
        <w:rPr>
          <w:rFonts w:ascii="Georgia" w:hAnsi="Georgia"/>
          <w:i/>
          <w:sz w:val="22"/>
          <w:szCs w:val="22"/>
        </w:rPr>
        <w:t>(1/2 page)</w:t>
      </w:r>
    </w:p>
    <w:p w:rsidR="00CC25AE" w:rsidRDefault="00CC25AE" w:rsidP="003D69D6">
      <w:pPr>
        <w:pStyle w:val="western"/>
        <w:spacing w:beforeLines="100" w:before="240" w:beforeAutospacing="0" w:after="0"/>
        <w:jc w:val="both"/>
        <w:rPr>
          <w:rFonts w:ascii="Georgia" w:hAnsi="Georgia"/>
        </w:rPr>
      </w:pPr>
    </w:p>
    <w:p w:rsidR="005D0130" w:rsidRDefault="005D0130" w:rsidP="003D69D6">
      <w:pPr>
        <w:pStyle w:val="western"/>
        <w:spacing w:beforeLines="100" w:before="240" w:beforeAutospacing="0" w:after="0"/>
        <w:jc w:val="both"/>
        <w:rPr>
          <w:rFonts w:ascii="Georgia" w:hAnsi="Georgia"/>
        </w:rPr>
      </w:pPr>
    </w:p>
    <w:p w:rsidR="005D0130" w:rsidRPr="00D44C63" w:rsidRDefault="005D0130" w:rsidP="003D69D6">
      <w:pPr>
        <w:pStyle w:val="western"/>
        <w:spacing w:beforeLines="100" w:before="240" w:beforeAutospacing="0" w:after="0"/>
        <w:jc w:val="both"/>
        <w:rPr>
          <w:rFonts w:ascii="Georgia" w:hAnsi="Georgia"/>
        </w:rPr>
      </w:pPr>
    </w:p>
    <w:p w:rsidR="00CC25AE" w:rsidRPr="00D44C63" w:rsidRDefault="00AB4322" w:rsidP="00C80691">
      <w:pPr>
        <w:pStyle w:val="Titre2"/>
      </w:pPr>
      <w:bookmarkStart w:id="10" w:name="__RefHeading___Toc446414068"/>
      <w:bookmarkEnd w:id="10"/>
      <w:r>
        <w:t>2</w:t>
      </w:r>
      <w:r w:rsidR="00901D6C">
        <w:t>.4</w:t>
      </w:r>
      <w:r w:rsidR="003D69D6">
        <w:t xml:space="preserve"> </w:t>
      </w:r>
      <w:r w:rsidR="00A41861">
        <w:t>Coût du projet</w:t>
      </w:r>
    </w:p>
    <w:p w:rsidR="00CC25AE" w:rsidRPr="00D44C63" w:rsidRDefault="00AB4322" w:rsidP="003B64C5">
      <w:pPr>
        <w:pStyle w:val="western"/>
        <w:spacing w:beforeLines="100" w:before="240" w:beforeAutospacing="0" w:after="0"/>
        <w:jc w:val="both"/>
        <w:rPr>
          <w:rFonts w:ascii="Georgia" w:hAnsi="Georgia"/>
        </w:rPr>
      </w:pPr>
      <w:r>
        <w:rPr>
          <w:rFonts w:ascii="Georgia" w:hAnsi="Georgia"/>
          <w:i/>
          <w:iCs/>
          <w:sz w:val="20"/>
          <w:szCs w:val="20"/>
        </w:rPr>
        <w:t xml:space="preserve">Description des dépenses présentées et </w:t>
      </w:r>
      <w:r w:rsidR="00CC25AE" w:rsidRPr="00D44C63">
        <w:rPr>
          <w:rFonts w:ascii="Georgia" w:hAnsi="Georgia"/>
          <w:i/>
          <w:iCs/>
          <w:sz w:val="20"/>
          <w:szCs w:val="20"/>
        </w:rPr>
        <w:t>justifi</w:t>
      </w:r>
      <w:r>
        <w:rPr>
          <w:rFonts w:ascii="Georgia" w:hAnsi="Georgia"/>
          <w:i/>
          <w:iCs/>
          <w:sz w:val="20"/>
          <w:szCs w:val="20"/>
        </w:rPr>
        <w:t>cation</w:t>
      </w:r>
      <w:r w:rsidR="00CC25AE" w:rsidRPr="00D44C63">
        <w:rPr>
          <w:rFonts w:ascii="Georgia" w:hAnsi="Georgia"/>
          <w:i/>
          <w:iCs/>
          <w:sz w:val="20"/>
          <w:szCs w:val="20"/>
        </w:rPr>
        <w:t xml:space="preserve"> par rapport aux travaux envisagés.</w:t>
      </w:r>
    </w:p>
    <w:p w:rsidR="00CC25AE" w:rsidRPr="00D44C63" w:rsidRDefault="00CC25AE" w:rsidP="003B64C5">
      <w:pPr>
        <w:pStyle w:val="western"/>
        <w:spacing w:beforeLines="100" w:before="240" w:beforeAutospacing="0" w:after="0"/>
        <w:jc w:val="both"/>
        <w:rPr>
          <w:rFonts w:ascii="Georgia" w:hAnsi="Georgia"/>
        </w:rPr>
      </w:pPr>
      <w:r w:rsidRPr="00D44C63">
        <w:rPr>
          <w:rFonts w:ascii="Georgia" w:hAnsi="Georgia"/>
          <w:i/>
          <w:iCs/>
          <w:sz w:val="20"/>
          <w:szCs w:val="20"/>
        </w:rPr>
        <w:t>Les montants apparaissant dans ce paragraphe doivent être cohérents avec le tableau de déclaration des coûts complets du projet (</w:t>
      </w:r>
      <w:r w:rsidR="0028721E">
        <w:rPr>
          <w:rFonts w:ascii="Georgia" w:hAnsi="Georgia"/>
          <w:i/>
          <w:iCs/>
          <w:sz w:val="20"/>
          <w:szCs w:val="20"/>
        </w:rPr>
        <w:t>« annexe financière » à fournir</w:t>
      </w:r>
      <w:r w:rsidRPr="00D44C63">
        <w:rPr>
          <w:rFonts w:ascii="Georgia" w:hAnsi="Georgia"/>
          <w:i/>
          <w:iCs/>
          <w:sz w:val="20"/>
          <w:szCs w:val="20"/>
        </w:rPr>
        <w:t>).</w:t>
      </w:r>
    </w:p>
    <w:p w:rsidR="00CC25AE" w:rsidRPr="0028721E" w:rsidRDefault="0028721E" w:rsidP="0028721E">
      <w:pPr>
        <w:pStyle w:val="western"/>
        <w:numPr>
          <w:ilvl w:val="0"/>
          <w:numId w:val="2"/>
        </w:numPr>
        <w:spacing w:beforeLines="100" w:before="240" w:beforeAutospacing="0" w:after="0"/>
        <w:rPr>
          <w:rFonts w:ascii="Georgia" w:hAnsi="Georgia"/>
          <w:b/>
        </w:rPr>
      </w:pPr>
      <w:r w:rsidRPr="0028721E">
        <w:rPr>
          <w:rFonts w:ascii="Georgia" w:hAnsi="Georgia"/>
          <w:b/>
          <w:iCs/>
          <w:sz w:val="20"/>
          <w:szCs w:val="20"/>
        </w:rPr>
        <w:t xml:space="preserve">Amortissement d’équipements </w:t>
      </w:r>
    </w:p>
    <w:p w:rsidR="0028721E" w:rsidRPr="0028721E" w:rsidRDefault="0028721E" w:rsidP="0028721E">
      <w:pPr>
        <w:pStyle w:val="western"/>
        <w:spacing w:beforeLines="100" w:before="240" w:beforeAutospacing="0" w:after="0"/>
        <w:rPr>
          <w:rFonts w:ascii="Georgia" w:hAnsi="Georgia"/>
        </w:rPr>
      </w:pPr>
    </w:p>
    <w:p w:rsidR="0028721E" w:rsidRPr="0028721E" w:rsidRDefault="0028721E" w:rsidP="0028721E">
      <w:pPr>
        <w:pStyle w:val="western"/>
        <w:numPr>
          <w:ilvl w:val="0"/>
          <w:numId w:val="2"/>
        </w:numPr>
        <w:spacing w:beforeLines="100" w:before="240" w:beforeAutospacing="0" w:after="0"/>
        <w:rPr>
          <w:rFonts w:ascii="Georgia" w:hAnsi="Georgia"/>
          <w:b/>
        </w:rPr>
      </w:pPr>
      <w:r w:rsidRPr="0028721E">
        <w:rPr>
          <w:rFonts w:ascii="Georgia" w:hAnsi="Georgia"/>
          <w:b/>
          <w:iCs/>
          <w:sz w:val="20"/>
          <w:szCs w:val="20"/>
        </w:rPr>
        <w:t xml:space="preserve">Dépenses de personnel </w:t>
      </w:r>
    </w:p>
    <w:p w:rsidR="0028721E" w:rsidRPr="0028721E" w:rsidRDefault="0028721E" w:rsidP="0028721E">
      <w:pPr>
        <w:pStyle w:val="western"/>
        <w:spacing w:beforeLines="100" w:before="240" w:beforeAutospacing="0" w:after="0"/>
        <w:rPr>
          <w:rFonts w:ascii="Georgia" w:hAnsi="Georgia"/>
        </w:rPr>
      </w:pPr>
    </w:p>
    <w:p w:rsidR="0028721E" w:rsidRPr="0028721E" w:rsidRDefault="00FC3D53" w:rsidP="0028721E">
      <w:pPr>
        <w:pStyle w:val="western"/>
        <w:numPr>
          <w:ilvl w:val="0"/>
          <w:numId w:val="2"/>
        </w:numPr>
        <w:spacing w:beforeLines="100" w:before="240" w:beforeAutospacing="0" w:after="0"/>
        <w:rPr>
          <w:rFonts w:ascii="Georgia" w:hAnsi="Georgia"/>
          <w:b/>
        </w:rPr>
      </w:pPr>
      <w:r>
        <w:rPr>
          <w:rFonts w:ascii="Georgia" w:hAnsi="Georgia"/>
          <w:b/>
          <w:iCs/>
          <w:sz w:val="20"/>
          <w:szCs w:val="20"/>
        </w:rPr>
        <w:t>Dépenses de sous-traitance</w:t>
      </w:r>
    </w:p>
    <w:p w:rsidR="0028721E" w:rsidRPr="0028721E" w:rsidRDefault="0028721E" w:rsidP="0028721E">
      <w:pPr>
        <w:pStyle w:val="western"/>
        <w:spacing w:beforeLines="100" w:before="240" w:beforeAutospacing="0" w:after="0"/>
        <w:rPr>
          <w:rFonts w:ascii="Georgia" w:hAnsi="Georgia"/>
        </w:rPr>
      </w:pPr>
    </w:p>
    <w:p w:rsidR="0028721E" w:rsidRPr="0028721E" w:rsidRDefault="0028721E" w:rsidP="0028721E">
      <w:pPr>
        <w:pStyle w:val="western"/>
        <w:numPr>
          <w:ilvl w:val="0"/>
          <w:numId w:val="2"/>
        </w:numPr>
        <w:spacing w:beforeLines="100" w:before="240" w:beforeAutospacing="0" w:after="0"/>
        <w:rPr>
          <w:rFonts w:ascii="Georgia" w:hAnsi="Georgia"/>
          <w:b/>
        </w:rPr>
      </w:pPr>
      <w:r w:rsidRPr="0028721E">
        <w:rPr>
          <w:rFonts w:ascii="Georgia" w:hAnsi="Georgia"/>
          <w:b/>
          <w:iCs/>
          <w:sz w:val="20"/>
          <w:szCs w:val="20"/>
        </w:rPr>
        <w:t>Frais de mission</w:t>
      </w:r>
    </w:p>
    <w:p w:rsidR="0028721E" w:rsidRPr="0028721E" w:rsidRDefault="0028721E" w:rsidP="0028721E">
      <w:pPr>
        <w:pStyle w:val="western"/>
        <w:spacing w:beforeLines="100" w:before="240" w:beforeAutospacing="0" w:after="0"/>
        <w:rPr>
          <w:rFonts w:ascii="Georgia" w:hAnsi="Georgia"/>
        </w:rPr>
      </w:pPr>
    </w:p>
    <w:p w:rsidR="0028721E" w:rsidRPr="0028721E" w:rsidRDefault="0028721E" w:rsidP="0028721E">
      <w:pPr>
        <w:pStyle w:val="western"/>
        <w:numPr>
          <w:ilvl w:val="0"/>
          <w:numId w:val="2"/>
        </w:numPr>
        <w:spacing w:beforeLines="100" w:before="240" w:beforeAutospacing="0" w:after="0"/>
        <w:rPr>
          <w:rFonts w:ascii="Georgia" w:hAnsi="Georgia"/>
          <w:b/>
        </w:rPr>
      </w:pPr>
      <w:r w:rsidRPr="0028721E">
        <w:rPr>
          <w:rFonts w:ascii="Georgia" w:hAnsi="Georgia"/>
          <w:b/>
          <w:iCs/>
          <w:sz w:val="20"/>
          <w:szCs w:val="20"/>
        </w:rPr>
        <w:t>Consommables</w:t>
      </w:r>
    </w:p>
    <w:p w:rsidR="00CC25AE" w:rsidRPr="00D44C63" w:rsidRDefault="00CC25AE" w:rsidP="00C80691">
      <w:pPr>
        <w:pStyle w:val="Titre2"/>
      </w:pPr>
      <w:bookmarkStart w:id="11" w:name="__RefHeading___Toc446414069"/>
      <w:bookmarkStart w:id="12" w:name="_Ref316645839"/>
      <w:bookmarkStart w:id="13" w:name="_Ref316645815"/>
      <w:bookmarkStart w:id="14" w:name="_Ref316645785"/>
      <w:bookmarkStart w:id="15" w:name="__RefHeading___Toc446414070"/>
      <w:bookmarkEnd w:id="11"/>
      <w:bookmarkEnd w:id="12"/>
      <w:bookmarkEnd w:id="13"/>
      <w:bookmarkEnd w:id="14"/>
      <w:bookmarkEnd w:id="15"/>
    </w:p>
    <w:p w:rsidR="00CC25AE" w:rsidRPr="00D44C63" w:rsidRDefault="00CC25AE" w:rsidP="00D44C63">
      <w:pPr>
        <w:pStyle w:val="western"/>
        <w:spacing w:beforeLines="100" w:before="240" w:beforeAutospacing="0" w:after="0"/>
        <w:rPr>
          <w:rFonts w:ascii="Georgia" w:hAnsi="Georgia"/>
          <w:sz w:val="32"/>
          <w:szCs w:val="32"/>
        </w:rPr>
      </w:pPr>
      <w:r w:rsidRPr="00D44C63">
        <w:rPr>
          <w:rFonts w:ascii="Georgia" w:hAnsi="Georgia"/>
          <w:sz w:val="22"/>
          <w:szCs w:val="22"/>
        </w:rPr>
        <w:t xml:space="preserve">Les coûts doivent être présentés </w:t>
      </w:r>
      <w:r w:rsidRPr="00D44C63">
        <w:rPr>
          <w:rFonts w:ascii="Georgia" w:hAnsi="Georgia"/>
          <w:b/>
          <w:bCs/>
          <w:sz w:val="22"/>
          <w:szCs w:val="22"/>
        </w:rPr>
        <w:t>en HT et en TTC</w:t>
      </w:r>
      <w:r w:rsidRPr="00D44C63">
        <w:rPr>
          <w:rFonts w:ascii="Georgia" w:hAnsi="Georgia"/>
          <w:sz w:val="22"/>
          <w:szCs w:val="22"/>
        </w:rPr>
        <w:t>.</w:t>
      </w:r>
    </w:p>
    <w:p w:rsidR="00CC25AE" w:rsidRPr="00D44C63" w:rsidRDefault="00CC25AE" w:rsidP="00D44C63">
      <w:pPr>
        <w:pStyle w:val="western"/>
        <w:spacing w:beforeLines="100" w:before="240" w:beforeAutospacing="0" w:after="0"/>
        <w:rPr>
          <w:rFonts w:ascii="Georgia" w:hAnsi="Georgia"/>
        </w:rPr>
      </w:pPr>
      <w:r w:rsidRPr="00D44C63">
        <w:rPr>
          <w:rFonts w:ascii="Georgia" w:hAnsi="Georgia"/>
          <w:sz w:val="22"/>
          <w:szCs w:val="22"/>
        </w:rPr>
        <w:t xml:space="preserve">Indiquer si le porteur récupère la TVA : </w:t>
      </w:r>
    </w:p>
    <w:p w:rsidR="00CC25AE" w:rsidRPr="00D44C63" w:rsidRDefault="00CC25AE" w:rsidP="00D44C63">
      <w:pPr>
        <w:pStyle w:val="z-Hautduformulaire"/>
        <w:spacing w:beforeLines="100" w:before="240"/>
        <w:rPr>
          <w:rFonts w:ascii="Georgia" w:hAnsi="Georgia"/>
        </w:rPr>
      </w:pPr>
      <w:r w:rsidRPr="00D44C63">
        <w:rPr>
          <w:rFonts w:ascii="Georgia" w:hAnsi="Georgia"/>
        </w:rPr>
        <w:t>Haut du formulaire</w:t>
      </w:r>
    </w:p>
    <w:p w:rsidR="00CC25AE" w:rsidRPr="00D44C63" w:rsidRDefault="00623735" w:rsidP="00D44C63">
      <w:pPr>
        <w:pStyle w:val="western"/>
        <w:spacing w:beforeLines="100" w:before="240" w:beforeAutospacing="0" w:after="0"/>
        <w:rPr>
          <w:rFonts w:ascii="Georgia" w:hAnsi="Georgia"/>
        </w:rPr>
      </w:pPr>
      <w:sdt>
        <w:sdtPr>
          <w:rPr>
            <w:rFonts w:ascii="Georgia" w:hAnsi="Georgia"/>
          </w:rPr>
          <w:id w:val="-537583533"/>
          <w14:checkbox>
            <w14:checked w14:val="0"/>
            <w14:checkedState w14:val="2612" w14:font="MS Gothic"/>
            <w14:uncheckedState w14:val="2610" w14:font="MS Gothic"/>
          </w14:checkbox>
        </w:sdtPr>
        <w:sdtEndPr/>
        <w:sdtContent>
          <w:r w:rsidR="00A41861">
            <w:rPr>
              <w:rFonts w:ascii="MS Gothic" w:eastAsia="MS Gothic" w:hAnsi="MS Gothic" w:hint="eastAsia"/>
            </w:rPr>
            <w:t>☐</w:t>
          </w:r>
        </w:sdtContent>
      </w:sdt>
      <w:r w:rsidR="00CC25AE" w:rsidRPr="00D44C63">
        <w:rPr>
          <w:rFonts w:ascii="Georgia" w:hAnsi="Georgia"/>
        </w:rPr>
        <w:t>Oui</w:t>
      </w:r>
      <w:r w:rsidR="00A41861">
        <w:rPr>
          <w:rFonts w:ascii="Georgia" w:hAnsi="Georgia"/>
        </w:rPr>
        <w:t xml:space="preserve">    </w:t>
      </w:r>
      <w:r w:rsidR="00CC25AE" w:rsidRPr="00D44C63">
        <w:rPr>
          <w:rFonts w:ascii="Georgia" w:hAnsi="Georgia"/>
        </w:rPr>
        <w:t xml:space="preserve"> </w:t>
      </w:r>
      <w:sdt>
        <w:sdtPr>
          <w:rPr>
            <w:rFonts w:ascii="Georgia" w:hAnsi="Georgia"/>
          </w:rPr>
          <w:id w:val="1572532540"/>
          <w14:checkbox>
            <w14:checked w14:val="0"/>
            <w14:checkedState w14:val="2612" w14:font="MS Gothic"/>
            <w14:uncheckedState w14:val="2610" w14:font="MS Gothic"/>
          </w14:checkbox>
        </w:sdtPr>
        <w:sdtEndPr/>
        <w:sdtContent>
          <w:r w:rsidR="00A41861">
            <w:rPr>
              <w:rFonts w:ascii="MS Gothic" w:eastAsia="MS Gothic" w:hAnsi="MS Gothic" w:hint="eastAsia"/>
            </w:rPr>
            <w:t>☐</w:t>
          </w:r>
        </w:sdtContent>
      </w:sdt>
      <w:r w:rsidR="00CC25AE" w:rsidRPr="00D44C63">
        <w:rPr>
          <w:rFonts w:ascii="Georgia" w:hAnsi="Georgia"/>
        </w:rPr>
        <w:t xml:space="preserve">Non </w:t>
      </w:r>
    </w:p>
    <w:p w:rsidR="00CC25AE" w:rsidRPr="00D44C63" w:rsidRDefault="00CC25AE" w:rsidP="00A41861">
      <w:pPr>
        <w:pStyle w:val="z-Basduformulaire"/>
        <w:spacing w:beforeLines="100" w:before="240"/>
        <w:jc w:val="both"/>
        <w:rPr>
          <w:rFonts w:ascii="Georgia" w:hAnsi="Georgia"/>
        </w:rPr>
      </w:pPr>
      <w:r w:rsidRPr="00D44C63">
        <w:rPr>
          <w:rFonts w:ascii="Georgia" w:hAnsi="Georgia"/>
        </w:rPr>
        <w:t>Bas du formulaire</w:t>
      </w:r>
    </w:p>
    <w:p w:rsidR="00CC25AE" w:rsidRPr="00D44C63" w:rsidRDefault="00CC25AE" w:rsidP="00A41861">
      <w:pPr>
        <w:pStyle w:val="western"/>
        <w:spacing w:beforeLines="100" w:before="240" w:beforeAutospacing="0" w:after="0"/>
        <w:jc w:val="both"/>
        <w:rPr>
          <w:rFonts w:ascii="Georgia" w:hAnsi="Georgia"/>
        </w:rPr>
      </w:pPr>
      <w:r w:rsidRPr="00D44C63">
        <w:rPr>
          <w:rFonts w:ascii="Georgia" w:hAnsi="Georgia"/>
          <w:b/>
          <w:bCs/>
          <w:i/>
          <w:iCs/>
          <w:sz w:val="22"/>
          <w:szCs w:val="22"/>
        </w:rPr>
        <w:t>Important</w:t>
      </w:r>
      <w:r w:rsidRPr="00D44C63">
        <w:rPr>
          <w:rFonts w:ascii="Georgia" w:hAnsi="Georgia"/>
          <w:i/>
          <w:iCs/>
          <w:sz w:val="22"/>
          <w:szCs w:val="22"/>
        </w:rPr>
        <w:t> : Pour les organismes qui ne récupèrent pas la TVA, le montant de la subvention sera calculé sur une base TTC, pour ceux qui récupèrent (même partiellement) la TVA, le montant de la subvention sera calculé sur une base HT</w:t>
      </w:r>
    </w:p>
    <w:p w:rsidR="00CC25AE" w:rsidRPr="00D44C63" w:rsidRDefault="00CC25AE" w:rsidP="00A41861">
      <w:pPr>
        <w:pStyle w:val="western"/>
        <w:spacing w:beforeLines="100" w:before="240" w:beforeAutospacing="0" w:after="0"/>
        <w:jc w:val="both"/>
        <w:rPr>
          <w:rFonts w:ascii="Georgia" w:hAnsi="Georgia"/>
        </w:rPr>
      </w:pPr>
      <w:r w:rsidRPr="00D44C63">
        <w:rPr>
          <w:rFonts w:ascii="Georgia" w:hAnsi="Georgia"/>
          <w:sz w:val="22"/>
          <w:szCs w:val="22"/>
        </w:rPr>
        <w:t>Merci de bien noter que tous les coûts devront être justifiés à la fin du projet.</w:t>
      </w:r>
    </w:p>
    <w:p w:rsidR="00CD6E43" w:rsidRDefault="00CD6E43" w:rsidP="00C80691">
      <w:pPr>
        <w:pStyle w:val="Titre2"/>
      </w:pPr>
      <w:bookmarkStart w:id="16" w:name="__RefHeading___Toc446414071"/>
      <w:bookmarkEnd w:id="16"/>
    </w:p>
    <w:p w:rsidR="00CC25AE" w:rsidRPr="00CD6E43" w:rsidRDefault="00AB4322" w:rsidP="00C80691">
      <w:pPr>
        <w:pStyle w:val="Titre2"/>
      </w:pPr>
      <w:r>
        <w:t>2</w:t>
      </w:r>
      <w:r w:rsidR="00FC3D53">
        <w:t>.5</w:t>
      </w:r>
      <w:r w:rsidR="00CD6E43" w:rsidRPr="00CD6E43">
        <w:t xml:space="preserve"> </w:t>
      </w:r>
      <w:r w:rsidR="00CC25AE" w:rsidRPr="00CD6E43">
        <w:t>Retombées du projet</w:t>
      </w:r>
    </w:p>
    <w:p w:rsidR="00CD6E43" w:rsidRPr="00CD6E43" w:rsidRDefault="00CD6E43" w:rsidP="00CD6E43">
      <w:pPr>
        <w:jc w:val="both"/>
        <w:rPr>
          <w:rFonts w:ascii="Georgia" w:hAnsi="Georgia" w:cs="Calibri"/>
          <w:i/>
          <w:sz w:val="22"/>
          <w:szCs w:val="22"/>
        </w:rPr>
      </w:pPr>
      <w:r w:rsidRPr="00CD6E43">
        <w:rPr>
          <w:rFonts w:ascii="Georgia" w:hAnsi="Georgia" w:cs="Calibri"/>
          <w:i/>
          <w:sz w:val="22"/>
          <w:szCs w:val="22"/>
        </w:rPr>
        <w:t>Préciser en particulier le retour sur investissement envisagé</w:t>
      </w:r>
      <w:r w:rsidR="00E118C0">
        <w:rPr>
          <w:rFonts w:ascii="Georgia" w:hAnsi="Georgia" w:cs="Calibri"/>
          <w:i/>
          <w:sz w:val="22"/>
          <w:szCs w:val="22"/>
        </w:rPr>
        <w:t xml:space="preserve"> (produits/services chiffre d’affaires, marchés)</w:t>
      </w:r>
      <w:r w:rsidRPr="00CD6E43">
        <w:rPr>
          <w:rFonts w:ascii="Georgia" w:hAnsi="Georgia" w:cs="Calibri"/>
          <w:i/>
          <w:sz w:val="22"/>
          <w:szCs w:val="22"/>
        </w:rPr>
        <w:t>, ainsi que le nombre d’emplois créés/maintenus au cours et à l’issue du projet.</w:t>
      </w:r>
      <w:r w:rsidR="00A67DE9">
        <w:rPr>
          <w:rFonts w:ascii="Georgia" w:hAnsi="Georgia" w:cs="Calibri"/>
          <w:i/>
          <w:sz w:val="22"/>
          <w:szCs w:val="22"/>
        </w:rPr>
        <w:t xml:space="preserve"> </w:t>
      </w:r>
    </w:p>
    <w:p w:rsidR="00CC25AE" w:rsidRPr="00D44C63" w:rsidRDefault="00CC25AE" w:rsidP="00D44C63">
      <w:pPr>
        <w:pStyle w:val="western"/>
        <w:spacing w:beforeLines="100" w:before="240" w:beforeAutospacing="0" w:after="0"/>
        <w:rPr>
          <w:rFonts w:ascii="Georgia" w:hAnsi="Georgia"/>
        </w:rPr>
      </w:pPr>
    </w:p>
    <w:p w:rsidR="00815654" w:rsidRPr="00D44C63" w:rsidRDefault="00815654" w:rsidP="00D44C63">
      <w:pPr>
        <w:spacing w:beforeLines="100" w:before="240"/>
        <w:rPr>
          <w:rFonts w:ascii="Georgia" w:hAnsi="Georgia"/>
        </w:rPr>
      </w:pPr>
    </w:p>
    <w:sectPr w:rsidR="00815654" w:rsidRPr="00D44C63" w:rsidSect="00D44C63">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5AE" w:rsidRDefault="00CC25AE" w:rsidP="00815654">
      <w:r>
        <w:separator/>
      </w:r>
    </w:p>
  </w:endnote>
  <w:endnote w:type="continuationSeparator" w:id="0">
    <w:p w:rsidR="00CC25AE" w:rsidRDefault="00CC25AE" w:rsidP="00815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735" w:rsidRDefault="00623735">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5AE" w:rsidRDefault="006645F7">
    <w:pPr>
      <w:pStyle w:val="Pieddepage"/>
    </w:pPr>
    <w:r>
      <w:rPr>
        <w:rFonts w:ascii="Arial" w:hAnsi="Arial" w:cs="Arial"/>
        <w:color w:val="808080"/>
        <w:sz w:val="16"/>
      </w:rPr>
      <w:t>Appel à projets</w:t>
    </w:r>
    <w:r w:rsidR="005D0130">
      <w:rPr>
        <w:rFonts w:ascii="Arial" w:hAnsi="Arial" w:cs="Arial"/>
        <w:color w:val="808080"/>
        <w:sz w:val="16"/>
      </w:rPr>
      <w:t xml:space="preserve"> </w:t>
    </w:r>
    <w:r w:rsidR="005D0130">
      <w:rPr>
        <w:rFonts w:ascii="Arial" w:hAnsi="Arial" w:cs="Arial"/>
        <w:color w:val="808080"/>
        <w:sz w:val="16"/>
      </w:rPr>
      <w:t>20</w:t>
    </w:r>
    <w:r w:rsidR="00623735">
      <w:rPr>
        <w:rFonts w:ascii="Arial" w:hAnsi="Arial" w:cs="Arial"/>
        <w:color w:val="808080"/>
        <w:sz w:val="16"/>
      </w:rPr>
      <w:t>20</w:t>
    </w:r>
    <w:bookmarkStart w:id="0" w:name="_GoBack"/>
    <w:bookmarkEnd w:id="0"/>
    <w:r w:rsidR="00CD4B91">
      <w:rPr>
        <w:rFonts w:ascii="Arial" w:hAnsi="Arial" w:cs="Arial"/>
        <w:color w:val="808080"/>
        <w:sz w:val="16"/>
      </w:rPr>
      <w:t xml:space="preserve"> </w:t>
    </w:r>
    <w:r w:rsidR="00CC25AE">
      <w:rPr>
        <w:rFonts w:ascii="Arial" w:hAnsi="Arial" w:cs="Arial"/>
        <w:color w:val="808080"/>
        <w:sz w:val="16"/>
      </w:rPr>
      <w:t>– « </w:t>
    </w:r>
    <w:r w:rsidR="005D0130">
      <w:rPr>
        <w:rFonts w:ascii="Arial" w:hAnsi="Arial" w:cs="Arial"/>
        <w:color w:val="808080"/>
        <w:sz w:val="16"/>
      </w:rPr>
      <w:t>PME @ b&lt;&gt;com</w:t>
    </w:r>
    <w:r w:rsidR="00CC25AE">
      <w:rPr>
        <w:rFonts w:ascii="Arial" w:hAnsi="Arial" w:cs="Arial"/>
        <w:color w:val="808080"/>
        <w:sz w:val="16"/>
      </w:rPr>
      <w:t> » – Dossier de candidature</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735" w:rsidRDefault="00623735">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5AE" w:rsidRDefault="00CC25AE" w:rsidP="00815654">
      <w:r>
        <w:separator/>
      </w:r>
    </w:p>
  </w:footnote>
  <w:footnote w:type="continuationSeparator" w:id="0">
    <w:p w:rsidR="00CC25AE" w:rsidRDefault="00CC25AE" w:rsidP="0081565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735" w:rsidRDefault="00623735">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735" w:rsidRDefault="00623735">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735" w:rsidRDefault="00623735">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5AE" w:rsidRDefault="00CC25AE">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20"/>
      <w:numFmt w:val="bullet"/>
      <w:lvlText w:val="-"/>
      <w:lvlJc w:val="left"/>
      <w:pPr>
        <w:tabs>
          <w:tab w:val="num" w:pos="0"/>
        </w:tabs>
        <w:ind w:left="720" w:hanging="360"/>
      </w:pPr>
      <w:rPr>
        <w:rFonts w:ascii="Calibri" w:hAnsi="Calibri" w:cs="Arial" w:hint="default"/>
        <w:sz w:val="22"/>
        <w:szCs w:val="22"/>
      </w:rPr>
    </w:lvl>
  </w:abstractNum>
  <w:abstractNum w:abstractNumId="1" w15:restartNumberingAfterBreak="0">
    <w:nsid w:val="10DB66C3"/>
    <w:multiLevelType w:val="hybridMultilevel"/>
    <w:tmpl w:val="0C8CA0F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96B5894"/>
    <w:multiLevelType w:val="hybridMultilevel"/>
    <w:tmpl w:val="606C9374"/>
    <w:lvl w:ilvl="0" w:tplc="040C000F">
      <w:start w:val="1"/>
      <w:numFmt w:val="decimal"/>
      <w:lvlText w:val="%1."/>
      <w:lvlJc w:val="left"/>
      <w:pPr>
        <w:ind w:left="720" w:hanging="360"/>
      </w:pPr>
      <w:rPr>
        <w:rFonts w:hint="default"/>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rah GUY">
    <w15:presenceInfo w15:providerId="AD" w15:userId="S-1-5-21-71426310-4164712750-492480070-64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654"/>
    <w:rsid w:val="00026ACC"/>
    <w:rsid w:val="00082779"/>
    <w:rsid w:val="00095BF9"/>
    <w:rsid w:val="000A09E4"/>
    <w:rsid w:val="000A3E78"/>
    <w:rsid w:val="00184F84"/>
    <w:rsid w:val="00223C19"/>
    <w:rsid w:val="00225FF3"/>
    <w:rsid w:val="0028721E"/>
    <w:rsid w:val="003148EE"/>
    <w:rsid w:val="003402AA"/>
    <w:rsid w:val="003802E9"/>
    <w:rsid w:val="003835BC"/>
    <w:rsid w:val="003929FD"/>
    <w:rsid w:val="003B64C5"/>
    <w:rsid w:val="003C7987"/>
    <w:rsid w:val="003D69D6"/>
    <w:rsid w:val="003F1EE9"/>
    <w:rsid w:val="005C40DF"/>
    <w:rsid w:val="005D0130"/>
    <w:rsid w:val="00623735"/>
    <w:rsid w:val="006645F7"/>
    <w:rsid w:val="007A1C00"/>
    <w:rsid w:val="00815654"/>
    <w:rsid w:val="00872F6D"/>
    <w:rsid w:val="00875F4B"/>
    <w:rsid w:val="00901D6C"/>
    <w:rsid w:val="00907D08"/>
    <w:rsid w:val="00996DFF"/>
    <w:rsid w:val="00A41861"/>
    <w:rsid w:val="00A45263"/>
    <w:rsid w:val="00A67DE9"/>
    <w:rsid w:val="00A82B28"/>
    <w:rsid w:val="00AB4322"/>
    <w:rsid w:val="00C32EA7"/>
    <w:rsid w:val="00C35403"/>
    <w:rsid w:val="00C77984"/>
    <w:rsid w:val="00C80691"/>
    <w:rsid w:val="00CC25AE"/>
    <w:rsid w:val="00CD4B91"/>
    <w:rsid w:val="00CD6E43"/>
    <w:rsid w:val="00CF0103"/>
    <w:rsid w:val="00D44C63"/>
    <w:rsid w:val="00DD1F77"/>
    <w:rsid w:val="00DE2041"/>
    <w:rsid w:val="00E118C0"/>
    <w:rsid w:val="00EB2EDF"/>
    <w:rsid w:val="00F35B4A"/>
    <w:rsid w:val="00FC3D53"/>
    <w:rsid w:val="00FE6D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89A9BBB"/>
  <w15:chartTrackingRefBased/>
  <w15:docId w15:val="{1E299B83-A3C6-4BA2-BC71-0A408C2A6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654"/>
    <w:pPr>
      <w:suppressAutoHyphens/>
      <w:spacing w:after="0" w:line="240" w:lineRule="auto"/>
    </w:pPr>
    <w:rPr>
      <w:rFonts w:ascii="Times New Roman" w:eastAsia="Times New Roman" w:hAnsi="Times New Roman" w:cs="Times New Roman"/>
      <w:sz w:val="24"/>
      <w:szCs w:val="24"/>
      <w:lang w:eastAsia="zh-CN"/>
    </w:rPr>
  </w:style>
  <w:style w:type="paragraph" w:styleId="Titre1">
    <w:name w:val="heading 1"/>
    <w:basedOn w:val="Normal"/>
    <w:link w:val="Titre1Car"/>
    <w:uiPriority w:val="9"/>
    <w:qFormat/>
    <w:rsid w:val="005C40DF"/>
    <w:pPr>
      <w:suppressAutoHyphens w:val="0"/>
      <w:spacing w:before="100" w:beforeAutospacing="1" w:line="276" w:lineRule="auto"/>
      <w:ind w:left="425"/>
      <w:jc w:val="both"/>
      <w:outlineLvl w:val="0"/>
    </w:pPr>
    <w:rPr>
      <w:rFonts w:ascii="Trebuchet MS" w:hAnsi="Trebuchet MS" w:cs="Arial"/>
      <w:b/>
      <w:bCs/>
      <w:color w:val="00000A"/>
      <w:kern w:val="36"/>
      <w:sz w:val="32"/>
      <w:szCs w:val="32"/>
      <w:lang w:eastAsia="fr-FR"/>
    </w:rPr>
  </w:style>
  <w:style w:type="paragraph" w:styleId="Titre2">
    <w:name w:val="heading 2"/>
    <w:basedOn w:val="Normal"/>
    <w:next w:val="Normal"/>
    <w:link w:val="Titre2Car"/>
    <w:uiPriority w:val="9"/>
    <w:unhideWhenUsed/>
    <w:qFormat/>
    <w:rsid w:val="00C80691"/>
    <w:pPr>
      <w:keepNext/>
      <w:keepLines/>
      <w:spacing w:before="40" w:after="300"/>
      <w:outlineLvl w:val="1"/>
    </w:pPr>
    <w:rPr>
      <w:rFonts w:ascii="Trebuchet MS" w:eastAsiaTheme="majorEastAsia" w:hAnsi="Trebuchet MS" w:cstheme="majorBidi"/>
      <w:b/>
      <w:sz w:val="28"/>
      <w:szCs w:val="28"/>
    </w:rPr>
  </w:style>
  <w:style w:type="paragraph" w:styleId="Titre4">
    <w:name w:val="heading 4"/>
    <w:basedOn w:val="Normal"/>
    <w:link w:val="Titre4Car"/>
    <w:uiPriority w:val="9"/>
    <w:qFormat/>
    <w:rsid w:val="005C40DF"/>
    <w:pPr>
      <w:pBdr>
        <w:top w:val="single" w:sz="6" w:space="1" w:color="000000"/>
        <w:left w:val="single" w:sz="6" w:space="4" w:color="000000"/>
        <w:bottom w:val="single" w:sz="6" w:space="1" w:color="000000"/>
        <w:right w:val="single" w:sz="6" w:space="4" w:color="000000"/>
      </w:pBdr>
      <w:suppressAutoHyphens w:val="0"/>
      <w:jc w:val="center"/>
      <w:outlineLvl w:val="3"/>
    </w:pPr>
    <w:rPr>
      <w:b/>
      <w:bCs/>
      <w:color w:val="00000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15654"/>
    <w:pPr>
      <w:tabs>
        <w:tab w:val="center" w:pos="4536"/>
        <w:tab w:val="right" w:pos="9072"/>
      </w:tabs>
    </w:pPr>
  </w:style>
  <w:style w:type="character" w:customStyle="1" w:styleId="En-tteCar">
    <w:name w:val="En-tête Car"/>
    <w:basedOn w:val="Policepardfaut"/>
    <w:link w:val="En-tte"/>
    <w:uiPriority w:val="99"/>
    <w:rsid w:val="00815654"/>
  </w:style>
  <w:style w:type="paragraph" w:styleId="Pieddepage">
    <w:name w:val="footer"/>
    <w:basedOn w:val="Normal"/>
    <w:link w:val="PieddepageCar"/>
    <w:unhideWhenUsed/>
    <w:rsid w:val="00815654"/>
    <w:pPr>
      <w:tabs>
        <w:tab w:val="center" w:pos="4536"/>
        <w:tab w:val="right" w:pos="9072"/>
      </w:tabs>
    </w:pPr>
  </w:style>
  <w:style w:type="character" w:customStyle="1" w:styleId="PieddepageCar">
    <w:name w:val="Pied de page Car"/>
    <w:basedOn w:val="Policepardfaut"/>
    <w:link w:val="Pieddepage"/>
    <w:uiPriority w:val="99"/>
    <w:rsid w:val="00815654"/>
  </w:style>
  <w:style w:type="paragraph" w:customStyle="1" w:styleId="Titre10">
    <w:name w:val="Titre1"/>
    <w:basedOn w:val="Normal"/>
    <w:next w:val="Corpsdetexte"/>
    <w:rsid w:val="00815654"/>
    <w:pPr>
      <w:jc w:val="center"/>
    </w:pPr>
    <w:rPr>
      <w:sz w:val="44"/>
      <w:szCs w:val="44"/>
    </w:rPr>
  </w:style>
  <w:style w:type="paragraph" w:styleId="Sous-titre">
    <w:name w:val="Subtitle"/>
    <w:basedOn w:val="Normal"/>
    <w:next w:val="Corpsdetexte"/>
    <w:link w:val="Sous-titreCar"/>
    <w:qFormat/>
    <w:rsid w:val="00815654"/>
    <w:rPr>
      <w:rFonts w:ascii="Arial" w:hAnsi="Arial" w:cs="Arial"/>
      <w:sz w:val="28"/>
      <w:szCs w:val="28"/>
    </w:rPr>
  </w:style>
  <w:style w:type="character" w:customStyle="1" w:styleId="Sous-titreCar">
    <w:name w:val="Sous-titre Car"/>
    <w:basedOn w:val="Policepardfaut"/>
    <w:link w:val="Sous-titre"/>
    <w:rsid w:val="00815654"/>
    <w:rPr>
      <w:rFonts w:ascii="Arial" w:eastAsia="Times New Roman" w:hAnsi="Arial" w:cs="Arial"/>
      <w:sz w:val="28"/>
      <w:szCs w:val="28"/>
      <w:lang w:eastAsia="zh-CN"/>
    </w:rPr>
  </w:style>
  <w:style w:type="paragraph" w:styleId="Corpsdetexte">
    <w:name w:val="Body Text"/>
    <w:basedOn w:val="Normal"/>
    <w:link w:val="CorpsdetexteCar"/>
    <w:uiPriority w:val="99"/>
    <w:unhideWhenUsed/>
    <w:rsid w:val="00815654"/>
    <w:pPr>
      <w:spacing w:after="120"/>
    </w:pPr>
  </w:style>
  <w:style w:type="character" w:customStyle="1" w:styleId="CorpsdetexteCar">
    <w:name w:val="Corps de texte Car"/>
    <w:basedOn w:val="Policepardfaut"/>
    <w:link w:val="Corpsdetexte"/>
    <w:uiPriority w:val="99"/>
    <w:rsid w:val="00815654"/>
    <w:rPr>
      <w:rFonts w:ascii="Times New Roman" w:eastAsia="Times New Roman" w:hAnsi="Times New Roman" w:cs="Times New Roman"/>
      <w:sz w:val="24"/>
      <w:szCs w:val="24"/>
      <w:lang w:eastAsia="zh-CN"/>
    </w:rPr>
  </w:style>
  <w:style w:type="paragraph" w:customStyle="1" w:styleId="western">
    <w:name w:val="western"/>
    <w:basedOn w:val="Normal"/>
    <w:rsid w:val="00815654"/>
    <w:pPr>
      <w:suppressAutoHyphens w:val="0"/>
      <w:spacing w:before="100" w:beforeAutospacing="1" w:after="119"/>
    </w:pPr>
    <w:rPr>
      <w:color w:val="000000"/>
      <w:lang w:eastAsia="fr-FR"/>
    </w:rPr>
  </w:style>
  <w:style w:type="paragraph" w:styleId="Paragraphedeliste">
    <w:name w:val="List Paragraph"/>
    <w:basedOn w:val="Normal"/>
    <w:uiPriority w:val="34"/>
    <w:qFormat/>
    <w:rsid w:val="00815654"/>
    <w:pPr>
      <w:ind w:left="720"/>
      <w:contextualSpacing/>
    </w:pPr>
  </w:style>
  <w:style w:type="character" w:customStyle="1" w:styleId="Titre1Car">
    <w:name w:val="Titre 1 Car"/>
    <w:basedOn w:val="Policepardfaut"/>
    <w:link w:val="Titre1"/>
    <w:uiPriority w:val="9"/>
    <w:rsid w:val="005C40DF"/>
    <w:rPr>
      <w:rFonts w:ascii="Trebuchet MS" w:eastAsia="Times New Roman" w:hAnsi="Trebuchet MS" w:cs="Arial"/>
      <w:b/>
      <w:bCs/>
      <w:color w:val="00000A"/>
      <w:kern w:val="36"/>
      <w:sz w:val="32"/>
      <w:szCs w:val="32"/>
      <w:lang w:eastAsia="fr-FR"/>
    </w:rPr>
  </w:style>
  <w:style w:type="character" w:customStyle="1" w:styleId="Titre4Car">
    <w:name w:val="Titre 4 Car"/>
    <w:basedOn w:val="Policepardfaut"/>
    <w:link w:val="Titre4"/>
    <w:uiPriority w:val="9"/>
    <w:rsid w:val="005C40DF"/>
    <w:rPr>
      <w:rFonts w:ascii="Times New Roman" w:eastAsia="Times New Roman" w:hAnsi="Times New Roman" w:cs="Times New Roman"/>
      <w:b/>
      <w:bCs/>
      <w:color w:val="000000"/>
      <w:sz w:val="24"/>
      <w:szCs w:val="24"/>
      <w:lang w:eastAsia="fr-FR"/>
    </w:rPr>
  </w:style>
  <w:style w:type="character" w:styleId="Lienhypertexte">
    <w:name w:val="Hyperlink"/>
    <w:basedOn w:val="Policepardfaut"/>
    <w:uiPriority w:val="99"/>
    <w:semiHidden/>
    <w:unhideWhenUsed/>
    <w:rsid w:val="005C40DF"/>
    <w:rPr>
      <w:color w:val="0000FF"/>
      <w:u w:val="single"/>
    </w:rPr>
  </w:style>
  <w:style w:type="paragraph" w:styleId="NormalWeb">
    <w:name w:val="Normal (Web)"/>
    <w:basedOn w:val="Normal"/>
    <w:uiPriority w:val="99"/>
    <w:semiHidden/>
    <w:unhideWhenUsed/>
    <w:rsid w:val="005C40DF"/>
    <w:pPr>
      <w:suppressAutoHyphens w:val="0"/>
      <w:spacing w:before="100" w:beforeAutospacing="1"/>
    </w:pPr>
    <w:rPr>
      <w:color w:val="000000"/>
      <w:lang w:eastAsia="fr-FR"/>
    </w:rPr>
  </w:style>
  <w:style w:type="paragraph" w:styleId="z-Hautduformulaire">
    <w:name w:val="HTML Top of Form"/>
    <w:basedOn w:val="Normal"/>
    <w:next w:val="Normal"/>
    <w:link w:val="z-HautduformulaireCar"/>
    <w:hidden/>
    <w:uiPriority w:val="99"/>
    <w:semiHidden/>
    <w:unhideWhenUsed/>
    <w:rsid w:val="005C40DF"/>
    <w:pPr>
      <w:pBdr>
        <w:bottom w:val="single" w:sz="6" w:space="1" w:color="auto"/>
      </w:pBdr>
      <w:suppressAutoHyphens w:val="0"/>
      <w:jc w:val="center"/>
    </w:pPr>
    <w:rPr>
      <w:rFonts w:ascii="Arial" w:hAnsi="Arial" w:cs="Arial"/>
      <w:vanish/>
      <w:color w:val="000000"/>
      <w:sz w:val="16"/>
      <w:szCs w:val="16"/>
      <w:lang w:eastAsia="fr-FR"/>
    </w:rPr>
  </w:style>
  <w:style w:type="character" w:customStyle="1" w:styleId="z-HautduformulaireCar">
    <w:name w:val="z-Haut du formulaire Car"/>
    <w:basedOn w:val="Policepardfaut"/>
    <w:link w:val="z-Hautduformulaire"/>
    <w:uiPriority w:val="99"/>
    <w:semiHidden/>
    <w:rsid w:val="005C40DF"/>
    <w:rPr>
      <w:rFonts w:ascii="Arial" w:eastAsia="Times New Roman" w:hAnsi="Arial" w:cs="Arial"/>
      <w:vanish/>
      <w:color w:val="000000"/>
      <w:sz w:val="16"/>
      <w:szCs w:val="16"/>
      <w:lang w:eastAsia="fr-FR"/>
    </w:rPr>
  </w:style>
  <w:style w:type="paragraph" w:styleId="z-Basduformulaire">
    <w:name w:val="HTML Bottom of Form"/>
    <w:basedOn w:val="Normal"/>
    <w:next w:val="Normal"/>
    <w:link w:val="z-BasduformulaireCar"/>
    <w:hidden/>
    <w:uiPriority w:val="99"/>
    <w:semiHidden/>
    <w:unhideWhenUsed/>
    <w:rsid w:val="005C40DF"/>
    <w:pPr>
      <w:pBdr>
        <w:top w:val="single" w:sz="6" w:space="1" w:color="auto"/>
      </w:pBdr>
      <w:suppressAutoHyphens w:val="0"/>
      <w:jc w:val="center"/>
    </w:pPr>
    <w:rPr>
      <w:rFonts w:ascii="Arial" w:hAnsi="Arial" w:cs="Arial"/>
      <w:vanish/>
      <w:color w:val="000000"/>
      <w:sz w:val="16"/>
      <w:szCs w:val="16"/>
      <w:lang w:eastAsia="fr-FR"/>
    </w:rPr>
  </w:style>
  <w:style w:type="character" w:customStyle="1" w:styleId="z-BasduformulaireCar">
    <w:name w:val="z-Bas du formulaire Car"/>
    <w:basedOn w:val="Policepardfaut"/>
    <w:link w:val="z-Basduformulaire"/>
    <w:uiPriority w:val="99"/>
    <w:semiHidden/>
    <w:rsid w:val="005C40DF"/>
    <w:rPr>
      <w:rFonts w:ascii="Arial" w:eastAsia="Times New Roman" w:hAnsi="Arial" w:cs="Arial"/>
      <w:vanish/>
      <w:color w:val="000000"/>
      <w:sz w:val="16"/>
      <w:szCs w:val="16"/>
      <w:lang w:eastAsia="fr-FR"/>
    </w:rPr>
  </w:style>
  <w:style w:type="character" w:customStyle="1" w:styleId="Titre2Car">
    <w:name w:val="Titre 2 Car"/>
    <w:basedOn w:val="Policepardfaut"/>
    <w:link w:val="Titre2"/>
    <w:uiPriority w:val="9"/>
    <w:rsid w:val="00C80691"/>
    <w:rPr>
      <w:rFonts w:ascii="Trebuchet MS" w:eastAsiaTheme="majorEastAsia" w:hAnsi="Trebuchet MS" w:cstheme="majorBidi"/>
      <w:b/>
      <w:sz w:val="28"/>
      <w:szCs w:val="28"/>
      <w:lang w:eastAsia="zh-CN"/>
    </w:rPr>
  </w:style>
  <w:style w:type="paragraph" w:styleId="Textedebulles">
    <w:name w:val="Balloon Text"/>
    <w:basedOn w:val="Normal"/>
    <w:link w:val="TextedebullesCar"/>
    <w:uiPriority w:val="99"/>
    <w:semiHidden/>
    <w:unhideWhenUsed/>
    <w:rsid w:val="00A45263"/>
    <w:rPr>
      <w:rFonts w:ascii="Segoe UI" w:hAnsi="Segoe UI" w:cs="Segoe UI"/>
      <w:sz w:val="18"/>
      <w:szCs w:val="18"/>
    </w:rPr>
  </w:style>
  <w:style w:type="character" w:customStyle="1" w:styleId="TextedebullesCar">
    <w:name w:val="Texte de bulles Car"/>
    <w:basedOn w:val="Policepardfaut"/>
    <w:link w:val="Textedebulles"/>
    <w:uiPriority w:val="99"/>
    <w:semiHidden/>
    <w:rsid w:val="00A45263"/>
    <w:rPr>
      <w:rFonts w:ascii="Segoe UI" w:eastAsia="Times New Roman" w:hAnsi="Segoe UI" w:cs="Segoe UI"/>
      <w:sz w:val="18"/>
      <w:szCs w:val="18"/>
      <w:lang w:eastAsia="zh-CN"/>
    </w:rPr>
  </w:style>
  <w:style w:type="table" w:styleId="Grilledutableau">
    <w:name w:val="Table Grid"/>
    <w:basedOn w:val="TableauNormal"/>
    <w:uiPriority w:val="39"/>
    <w:rsid w:val="000827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692427">
      <w:bodyDiv w:val="1"/>
      <w:marLeft w:val="0"/>
      <w:marRight w:val="0"/>
      <w:marTop w:val="0"/>
      <w:marBottom w:val="0"/>
      <w:divBdr>
        <w:top w:val="none" w:sz="0" w:space="0" w:color="auto"/>
        <w:left w:val="none" w:sz="0" w:space="0" w:color="auto"/>
        <w:bottom w:val="none" w:sz="0" w:space="0" w:color="auto"/>
        <w:right w:val="none" w:sz="0" w:space="0" w:color="auto"/>
      </w:divBdr>
      <w:divsChild>
        <w:div w:id="579683400">
          <w:marLeft w:val="0"/>
          <w:marRight w:val="0"/>
          <w:marTop w:val="0"/>
          <w:marBottom w:val="0"/>
          <w:divBdr>
            <w:top w:val="none" w:sz="0" w:space="0" w:color="auto"/>
            <w:left w:val="none" w:sz="0" w:space="0" w:color="auto"/>
            <w:bottom w:val="none" w:sz="0" w:space="0" w:color="auto"/>
            <w:right w:val="none" w:sz="0" w:space="0" w:color="auto"/>
          </w:divBdr>
        </w:div>
      </w:divsChild>
    </w:div>
    <w:div w:id="872380264">
      <w:bodyDiv w:val="1"/>
      <w:marLeft w:val="0"/>
      <w:marRight w:val="0"/>
      <w:marTop w:val="0"/>
      <w:marBottom w:val="0"/>
      <w:divBdr>
        <w:top w:val="none" w:sz="0" w:space="0" w:color="auto"/>
        <w:left w:val="none" w:sz="0" w:space="0" w:color="auto"/>
        <w:bottom w:val="none" w:sz="0" w:space="0" w:color="auto"/>
        <w:right w:val="none" w:sz="0" w:space="0" w:color="auto"/>
      </w:divBdr>
    </w:div>
    <w:div w:id="975986772">
      <w:bodyDiv w:val="1"/>
      <w:marLeft w:val="0"/>
      <w:marRight w:val="0"/>
      <w:marTop w:val="0"/>
      <w:marBottom w:val="0"/>
      <w:divBdr>
        <w:top w:val="none" w:sz="0" w:space="0" w:color="auto"/>
        <w:left w:val="none" w:sz="0" w:space="0" w:color="auto"/>
        <w:bottom w:val="none" w:sz="0" w:space="0" w:color="auto"/>
        <w:right w:val="none" w:sz="0" w:space="0" w:color="auto"/>
      </w:divBdr>
    </w:div>
    <w:div w:id="1157768006">
      <w:bodyDiv w:val="1"/>
      <w:marLeft w:val="0"/>
      <w:marRight w:val="0"/>
      <w:marTop w:val="0"/>
      <w:marBottom w:val="0"/>
      <w:divBdr>
        <w:top w:val="none" w:sz="0" w:space="0" w:color="auto"/>
        <w:left w:val="none" w:sz="0" w:space="0" w:color="auto"/>
        <w:bottom w:val="none" w:sz="0" w:space="0" w:color="auto"/>
        <w:right w:val="none" w:sz="0" w:space="0" w:color="auto"/>
      </w:divBdr>
    </w:div>
    <w:div w:id="1681933987">
      <w:bodyDiv w:val="1"/>
      <w:marLeft w:val="0"/>
      <w:marRight w:val="0"/>
      <w:marTop w:val="0"/>
      <w:marBottom w:val="0"/>
      <w:divBdr>
        <w:top w:val="none" w:sz="0" w:space="0" w:color="auto"/>
        <w:left w:val="none" w:sz="0" w:space="0" w:color="auto"/>
        <w:bottom w:val="none" w:sz="0" w:space="0" w:color="auto"/>
        <w:right w:val="none" w:sz="0" w:space="0" w:color="auto"/>
      </w:divBdr>
    </w:div>
    <w:div w:id="1707825445">
      <w:bodyDiv w:val="1"/>
      <w:marLeft w:val="0"/>
      <w:marRight w:val="0"/>
      <w:marTop w:val="0"/>
      <w:marBottom w:val="0"/>
      <w:divBdr>
        <w:top w:val="none" w:sz="0" w:space="0" w:color="auto"/>
        <w:left w:val="none" w:sz="0" w:space="0" w:color="auto"/>
        <w:bottom w:val="none" w:sz="0" w:space="0" w:color="auto"/>
        <w:right w:val="none" w:sz="0" w:space="0" w:color="auto"/>
      </w:divBdr>
    </w:div>
    <w:div w:id="1782676867">
      <w:bodyDiv w:val="1"/>
      <w:marLeft w:val="0"/>
      <w:marRight w:val="0"/>
      <w:marTop w:val="0"/>
      <w:marBottom w:val="0"/>
      <w:divBdr>
        <w:top w:val="none" w:sz="0" w:space="0" w:color="auto"/>
        <w:left w:val="none" w:sz="0" w:space="0" w:color="auto"/>
        <w:bottom w:val="none" w:sz="0" w:space="0" w:color="auto"/>
        <w:right w:val="none" w:sz="0" w:space="0" w:color="auto"/>
      </w:divBdr>
    </w:div>
    <w:div w:id="2071685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image" Target="media/image4.wmf"/><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hyperlink" Target="http://www/" TargetMode="Externa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control" Target="activeX/activeX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3.xml"/><Relationship Id="rId23" Type="http://schemas.microsoft.com/office/2011/relationships/people" Target="people.xml"/><Relationship Id="rId10" Type="http://schemas.openxmlformats.org/officeDocument/2006/relationships/image" Target="media/image3.png"/><Relationship Id="rId19" Type="http://schemas.openxmlformats.org/officeDocument/2006/relationships/control" Target="activeX/activeX1.xml"/><Relationship Id="rId4" Type="http://schemas.openxmlformats.org/officeDocument/2006/relationships/webSettings" Target="webSettings.xml"/><Relationship Id="rId9" Type="http://schemas.openxmlformats.org/officeDocument/2006/relationships/image" Target="http://www.technopole-anticipa.com/IMG/arton1292.jpg" TargetMode="External"/><Relationship Id="rId14" Type="http://schemas.openxmlformats.org/officeDocument/2006/relationships/footer" Target="footer2.xm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712</Words>
  <Characters>3921</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REGION BRETAGNE</Company>
  <LinksUpToDate>false</LinksUpToDate>
  <CharactersWithSpaces>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17881</dc:creator>
  <cp:keywords/>
  <dc:description/>
  <cp:lastModifiedBy>Aude OLLIVIER-CADORET</cp:lastModifiedBy>
  <cp:revision>5</cp:revision>
  <cp:lastPrinted>2018-01-26T09:03:00Z</cp:lastPrinted>
  <dcterms:created xsi:type="dcterms:W3CDTF">2019-06-19T14:13:00Z</dcterms:created>
  <dcterms:modified xsi:type="dcterms:W3CDTF">2020-06-23T14:00:00Z</dcterms:modified>
</cp:coreProperties>
</file>